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96E" w:rsidRPr="0097667F" w:rsidRDefault="006F796E">
      <w:pPr>
        <w:pStyle w:val="Title"/>
        <w:rPr>
          <w:sz w:val="40"/>
          <w:lang w:val="en-GB"/>
        </w:rPr>
      </w:pPr>
      <w:fldSimple w:instr=" TITLE  \* MERGEFORMAT ">
        <w:ins w:id="0" w:author="davidg" w:date="2010-04-16T19:05:00Z">
          <w:r w:rsidR="008F0B8C">
            <w:rPr>
              <w:sz w:val="40"/>
              <w:lang w:val="en-GB"/>
            </w:rPr>
            <w:t>Accreditation Process Guidelines</w:t>
          </w:r>
        </w:ins>
        <w:del w:id="1" w:author="davidg" w:date="2010-04-16T19:05:00Z">
          <w:r w:rsidR="0097667F" w:rsidRPr="0097667F" w:rsidDel="008F0B8C">
            <w:rPr>
              <w:sz w:val="40"/>
              <w:lang w:val="en-GB"/>
            </w:rPr>
            <w:delText>EUGridPMA Accreditation Process Guidelines</w:delText>
          </w:r>
        </w:del>
      </w:fldSimple>
    </w:p>
    <w:p w:rsidR="006F796E" w:rsidRPr="0097667F" w:rsidRDefault="006F796E">
      <w:pPr>
        <w:rPr>
          <w:lang w:val="en-GB"/>
        </w:rPr>
      </w:pPr>
    </w:p>
    <w:p w:rsidR="006F796E" w:rsidRPr="0097667F" w:rsidRDefault="006F796E">
      <w:pPr>
        <w:rPr>
          <w:lang w:val="en-GB"/>
        </w:rPr>
      </w:pPr>
    </w:p>
    <w:p w:rsidR="006F796E" w:rsidRPr="0097667F" w:rsidRDefault="006F796E">
      <w:pPr>
        <w:rPr>
          <w:b/>
          <w:bCs/>
          <w:lang w:val="en-GB"/>
          <w:rPrChange w:id="2" w:author="davidg" w:date="2010-04-16T18:42:00Z">
            <w:rPr>
              <w:b/>
              <w:bCs/>
            </w:rPr>
          </w:rPrChange>
        </w:rPr>
      </w:pPr>
      <w:r w:rsidRPr="0097667F">
        <w:rPr>
          <w:b/>
          <w:bCs/>
          <w:lang w:val="en-GB"/>
          <w:rPrChange w:id="3" w:author="davidg" w:date="2010-04-16T18:42:00Z">
            <w:rPr>
              <w:b/>
              <w:bCs/>
            </w:rPr>
          </w:rPrChange>
        </w:rPr>
        <w:t>Abstract</w:t>
      </w:r>
    </w:p>
    <w:p w:rsidR="006F796E" w:rsidRPr="0097667F" w:rsidRDefault="006F796E">
      <w:pPr>
        <w:rPr>
          <w:lang w:val="en-GB"/>
        </w:rPr>
      </w:pPr>
      <w:del w:id="4" w:author="davidg" w:date="2010-04-16T22:39:00Z">
        <w:r w:rsidRPr="0097667F" w:rsidDel="00364088">
          <w:rPr>
            <w:lang w:val="en-GB"/>
          </w:rPr>
          <w:delText>abstract text.</w:delText>
        </w:r>
      </w:del>
      <w:ins w:id="5" w:author="davidg" w:date="2010-04-16T22:39:00Z">
        <w:r w:rsidR="00364088">
          <w:rPr>
            <w:lang w:val="en-GB"/>
          </w:rPr>
          <w:t>This Guideline describe</w:t>
        </w:r>
      </w:ins>
      <w:ins w:id="6" w:author="davidg" w:date="2010-04-16T22:40:00Z">
        <w:r w:rsidR="00364088">
          <w:rPr>
            <w:lang w:val="en-GB"/>
          </w:rPr>
          <w:t>s</w:t>
        </w:r>
      </w:ins>
      <w:ins w:id="7" w:author="davidg" w:date="2010-04-16T22:39:00Z">
        <w:r w:rsidR="00364088">
          <w:rPr>
            <w:lang w:val="en-GB"/>
          </w:rPr>
          <w:t xml:space="preserve"> the processes by which member authorities are accepted into the EUGridPMA. </w:t>
        </w:r>
      </w:ins>
    </w:p>
    <w:p w:rsidR="006F796E" w:rsidRPr="0097667F" w:rsidRDefault="006F796E">
      <w:pPr>
        <w:rPr>
          <w:lang w:val="en-GB"/>
        </w:rPr>
      </w:pPr>
    </w:p>
    <w:p w:rsidR="006F796E" w:rsidRPr="0097667F" w:rsidRDefault="006F796E">
      <w:pPr>
        <w:rPr>
          <w:b/>
          <w:bCs/>
          <w:lang w:val="en-GB"/>
          <w:rPrChange w:id="8" w:author="davidg" w:date="2010-04-16T18:42:00Z">
            <w:rPr>
              <w:b/>
              <w:bCs/>
              <w:lang w:val="en-GB"/>
            </w:rPr>
          </w:rPrChange>
        </w:rPr>
      </w:pPr>
      <w:r w:rsidRPr="0097667F">
        <w:rPr>
          <w:b/>
          <w:bCs/>
          <w:lang w:val="en-GB"/>
          <w:rPrChange w:id="9" w:author="davidg" w:date="2010-04-16T18:42:00Z">
            <w:rPr>
              <w:b/>
              <w:bCs/>
              <w:lang w:val="en-GB"/>
            </w:rPr>
          </w:rPrChange>
        </w:rPr>
        <w:t>Table of Contents</w:t>
      </w:r>
    </w:p>
    <w:p w:rsidR="006F796E" w:rsidRPr="0097667F" w:rsidRDefault="006F796E">
      <w:pPr>
        <w:rPr>
          <w:lang w:val="en-GB"/>
          <w:rPrChange w:id="10" w:author="davidg" w:date="2010-04-16T18:42:00Z">
            <w:rPr>
              <w:lang w:val="en-GB"/>
            </w:rPr>
          </w:rPrChange>
        </w:rPr>
      </w:pPr>
    </w:p>
    <w:p w:rsidR="00364088" w:rsidRDefault="006F796E">
      <w:pPr>
        <w:pStyle w:val="TOC1"/>
        <w:tabs>
          <w:tab w:val="left" w:pos="400"/>
          <w:tab w:val="right" w:leader="dot" w:pos="8303"/>
        </w:tabs>
        <w:rPr>
          <w:ins w:id="11" w:author="davidg" w:date="2010-04-16T22:38:00Z"/>
          <w:rFonts w:asciiTheme="minorHAnsi" w:eastAsiaTheme="minorEastAsia" w:hAnsiTheme="minorHAnsi" w:cstheme="minorBidi"/>
          <w:noProof/>
          <w:spacing w:val="0"/>
          <w:sz w:val="22"/>
          <w:szCs w:val="22"/>
        </w:rPr>
      </w:pPr>
      <w:r w:rsidRPr="0097667F">
        <w:rPr>
          <w:lang w:val="en-GB"/>
          <w:rPrChange w:id="12" w:author="davidg" w:date="2010-04-16T18:42:00Z">
            <w:rPr>
              <w:lang w:val="en-GB"/>
            </w:rPr>
          </w:rPrChange>
        </w:rPr>
        <w:fldChar w:fldCharType="begin"/>
      </w:r>
      <w:r w:rsidRPr="0097667F">
        <w:rPr>
          <w:lang w:val="en-GB"/>
          <w:rPrChange w:id="13" w:author="davidg" w:date="2010-04-16T18:42:00Z">
            <w:rPr>
              <w:lang w:val="en-GB"/>
            </w:rPr>
          </w:rPrChange>
        </w:rPr>
        <w:instrText xml:space="preserve"> TOC \o "2-3" \h \z \t "Heading 1,1" </w:instrText>
      </w:r>
      <w:r w:rsidRPr="0097667F">
        <w:rPr>
          <w:lang w:val="en-GB"/>
          <w:rPrChange w:id="14" w:author="davidg" w:date="2010-04-16T18:42:00Z">
            <w:rPr>
              <w:lang w:val="en-GB"/>
            </w:rPr>
          </w:rPrChange>
        </w:rPr>
        <w:fldChar w:fldCharType="separate"/>
      </w:r>
      <w:ins w:id="15" w:author="davidg" w:date="2010-04-16T22:38:00Z">
        <w:r w:rsidR="00364088" w:rsidRPr="00BD61A7">
          <w:rPr>
            <w:rStyle w:val="Hyperlink"/>
            <w:noProof/>
          </w:rPr>
          <w:fldChar w:fldCharType="begin"/>
        </w:r>
        <w:r w:rsidR="00364088" w:rsidRPr="00BD61A7">
          <w:rPr>
            <w:rStyle w:val="Hyperlink"/>
            <w:noProof/>
          </w:rPr>
          <w:instrText xml:space="preserve"> </w:instrText>
        </w:r>
        <w:r w:rsidR="00364088">
          <w:rPr>
            <w:noProof/>
          </w:rPr>
          <w:instrText>HYPERLINK \l "_Toc259220866"</w:instrText>
        </w:r>
        <w:r w:rsidR="00364088" w:rsidRPr="00BD61A7">
          <w:rPr>
            <w:rStyle w:val="Hyperlink"/>
            <w:noProof/>
          </w:rPr>
          <w:instrText xml:space="preserve"> </w:instrText>
        </w:r>
        <w:r w:rsidR="00364088" w:rsidRPr="00BD61A7">
          <w:rPr>
            <w:rStyle w:val="Hyperlink"/>
            <w:noProof/>
          </w:rPr>
        </w:r>
        <w:r w:rsidR="00364088" w:rsidRPr="00BD61A7">
          <w:rPr>
            <w:rStyle w:val="Hyperlink"/>
            <w:noProof/>
          </w:rPr>
          <w:fldChar w:fldCharType="separate"/>
        </w:r>
        <w:r w:rsidR="00364088" w:rsidRPr="00BD61A7">
          <w:rPr>
            <w:rStyle w:val="Hyperlink"/>
            <w:noProof/>
            <w:lang w:val="en-GB"/>
          </w:rPr>
          <w:t>1</w:t>
        </w:r>
        <w:r w:rsidR="00364088">
          <w:rPr>
            <w:rFonts w:asciiTheme="minorHAnsi" w:eastAsiaTheme="minorEastAsia" w:hAnsiTheme="minorHAnsi" w:cstheme="minorBidi"/>
            <w:noProof/>
            <w:spacing w:val="0"/>
            <w:sz w:val="22"/>
            <w:szCs w:val="22"/>
          </w:rPr>
          <w:tab/>
        </w:r>
        <w:r w:rsidR="00364088" w:rsidRPr="00BD61A7">
          <w:rPr>
            <w:rStyle w:val="Hyperlink"/>
            <w:noProof/>
            <w:lang w:val="en-GB"/>
          </w:rPr>
          <w:t>Membership Requests</w:t>
        </w:r>
        <w:r w:rsidR="00364088">
          <w:rPr>
            <w:noProof/>
            <w:webHidden/>
          </w:rPr>
          <w:tab/>
        </w:r>
        <w:r w:rsidR="00364088">
          <w:rPr>
            <w:noProof/>
            <w:webHidden/>
          </w:rPr>
          <w:fldChar w:fldCharType="begin"/>
        </w:r>
        <w:r w:rsidR="00364088">
          <w:rPr>
            <w:noProof/>
            <w:webHidden/>
          </w:rPr>
          <w:instrText xml:space="preserve"> PAGEREF _Toc259220866 \h </w:instrText>
        </w:r>
        <w:r w:rsidR="00364088">
          <w:rPr>
            <w:noProof/>
            <w:webHidden/>
          </w:rPr>
        </w:r>
      </w:ins>
      <w:r w:rsidR="00364088">
        <w:rPr>
          <w:noProof/>
          <w:webHidden/>
        </w:rPr>
        <w:fldChar w:fldCharType="separate"/>
      </w:r>
      <w:ins w:id="16" w:author="davidg" w:date="2010-04-16T22:41:00Z">
        <w:r w:rsidR="0065035E">
          <w:rPr>
            <w:noProof/>
            <w:webHidden/>
          </w:rPr>
          <w:t>2</w:t>
        </w:r>
      </w:ins>
      <w:ins w:id="17" w:author="davidg" w:date="2010-04-16T22:38:00Z">
        <w:r w:rsidR="00364088">
          <w:rPr>
            <w:noProof/>
            <w:webHidden/>
          </w:rPr>
          <w:fldChar w:fldCharType="end"/>
        </w:r>
        <w:r w:rsidR="00364088" w:rsidRPr="00BD61A7">
          <w:rPr>
            <w:rStyle w:val="Hyperlink"/>
            <w:noProof/>
          </w:rPr>
          <w:fldChar w:fldCharType="end"/>
        </w:r>
      </w:ins>
    </w:p>
    <w:p w:rsidR="00364088" w:rsidRDefault="00364088">
      <w:pPr>
        <w:pStyle w:val="TOC2"/>
        <w:tabs>
          <w:tab w:val="left" w:pos="800"/>
          <w:tab w:val="right" w:leader="dot" w:pos="8303"/>
        </w:tabs>
        <w:rPr>
          <w:ins w:id="18" w:author="davidg" w:date="2010-04-16T22:38:00Z"/>
          <w:rFonts w:asciiTheme="minorHAnsi" w:eastAsiaTheme="minorEastAsia" w:hAnsiTheme="minorHAnsi" w:cstheme="minorBidi"/>
          <w:noProof/>
          <w:spacing w:val="0"/>
          <w:sz w:val="22"/>
          <w:szCs w:val="22"/>
        </w:rPr>
      </w:pPr>
      <w:ins w:id="19" w:author="davidg" w:date="2010-04-16T22:38:00Z">
        <w:r w:rsidRPr="00BD61A7">
          <w:rPr>
            <w:rStyle w:val="Hyperlink"/>
            <w:noProof/>
          </w:rPr>
          <w:fldChar w:fldCharType="begin"/>
        </w:r>
        <w:r w:rsidRPr="00BD61A7">
          <w:rPr>
            <w:rStyle w:val="Hyperlink"/>
            <w:noProof/>
          </w:rPr>
          <w:instrText xml:space="preserve"> </w:instrText>
        </w:r>
        <w:r>
          <w:rPr>
            <w:noProof/>
          </w:rPr>
          <w:instrText>HYPERLINK \l "_Toc259220867"</w:instrText>
        </w:r>
        <w:r w:rsidRPr="00BD61A7">
          <w:rPr>
            <w:rStyle w:val="Hyperlink"/>
            <w:noProof/>
          </w:rPr>
          <w:instrText xml:space="preserve"> </w:instrText>
        </w:r>
        <w:r w:rsidRPr="00BD61A7">
          <w:rPr>
            <w:rStyle w:val="Hyperlink"/>
            <w:noProof/>
          </w:rPr>
        </w:r>
        <w:r w:rsidRPr="00BD61A7">
          <w:rPr>
            <w:rStyle w:val="Hyperlink"/>
            <w:noProof/>
          </w:rPr>
          <w:fldChar w:fldCharType="separate"/>
        </w:r>
        <w:r w:rsidRPr="00BD61A7">
          <w:rPr>
            <w:rStyle w:val="Hyperlink"/>
            <w:noProof/>
            <w:lang w:val="en-GB"/>
          </w:rPr>
          <w:t>1.1</w:t>
        </w:r>
        <w:r>
          <w:rPr>
            <w:rFonts w:asciiTheme="minorHAnsi" w:eastAsiaTheme="minorEastAsia" w:hAnsiTheme="minorHAnsi" w:cstheme="minorBidi"/>
            <w:noProof/>
            <w:spacing w:val="0"/>
            <w:sz w:val="22"/>
            <w:szCs w:val="22"/>
          </w:rPr>
          <w:tab/>
        </w:r>
        <w:r w:rsidRPr="00BD61A7">
          <w:rPr>
            <w:rStyle w:val="Hyperlink"/>
            <w:noProof/>
            <w:lang w:val="en-GB"/>
          </w:rPr>
          <w:t>Moderation</w:t>
        </w:r>
        <w:r>
          <w:rPr>
            <w:noProof/>
            <w:webHidden/>
          </w:rPr>
          <w:tab/>
        </w:r>
        <w:r>
          <w:rPr>
            <w:noProof/>
            <w:webHidden/>
          </w:rPr>
          <w:fldChar w:fldCharType="begin"/>
        </w:r>
        <w:r>
          <w:rPr>
            <w:noProof/>
            <w:webHidden/>
          </w:rPr>
          <w:instrText xml:space="preserve"> PAGEREF _Toc259220867 \h </w:instrText>
        </w:r>
        <w:r>
          <w:rPr>
            <w:noProof/>
            <w:webHidden/>
          </w:rPr>
        </w:r>
      </w:ins>
      <w:r>
        <w:rPr>
          <w:noProof/>
          <w:webHidden/>
        </w:rPr>
        <w:fldChar w:fldCharType="separate"/>
      </w:r>
      <w:ins w:id="20" w:author="davidg" w:date="2010-04-16T22:41:00Z">
        <w:r w:rsidR="0065035E">
          <w:rPr>
            <w:noProof/>
            <w:webHidden/>
          </w:rPr>
          <w:t>2</w:t>
        </w:r>
      </w:ins>
      <w:ins w:id="21" w:author="davidg" w:date="2010-04-16T22:38:00Z">
        <w:r>
          <w:rPr>
            <w:noProof/>
            <w:webHidden/>
          </w:rPr>
          <w:fldChar w:fldCharType="end"/>
        </w:r>
        <w:r w:rsidRPr="00BD61A7">
          <w:rPr>
            <w:rStyle w:val="Hyperlink"/>
            <w:noProof/>
          </w:rPr>
          <w:fldChar w:fldCharType="end"/>
        </w:r>
      </w:ins>
    </w:p>
    <w:p w:rsidR="00364088" w:rsidRDefault="00364088">
      <w:pPr>
        <w:pStyle w:val="TOC2"/>
        <w:tabs>
          <w:tab w:val="left" w:pos="800"/>
          <w:tab w:val="right" w:leader="dot" w:pos="8303"/>
        </w:tabs>
        <w:rPr>
          <w:ins w:id="22" w:author="davidg" w:date="2010-04-16T22:38:00Z"/>
          <w:rFonts w:asciiTheme="minorHAnsi" w:eastAsiaTheme="minorEastAsia" w:hAnsiTheme="minorHAnsi" w:cstheme="minorBidi"/>
          <w:noProof/>
          <w:spacing w:val="0"/>
          <w:sz w:val="22"/>
          <w:szCs w:val="22"/>
        </w:rPr>
      </w:pPr>
      <w:ins w:id="23" w:author="davidg" w:date="2010-04-16T22:38:00Z">
        <w:r w:rsidRPr="00BD61A7">
          <w:rPr>
            <w:rStyle w:val="Hyperlink"/>
            <w:noProof/>
          </w:rPr>
          <w:fldChar w:fldCharType="begin"/>
        </w:r>
        <w:r w:rsidRPr="00BD61A7">
          <w:rPr>
            <w:rStyle w:val="Hyperlink"/>
            <w:noProof/>
          </w:rPr>
          <w:instrText xml:space="preserve"> </w:instrText>
        </w:r>
        <w:r>
          <w:rPr>
            <w:noProof/>
          </w:rPr>
          <w:instrText>HYPERLINK \l "_Toc259220868"</w:instrText>
        </w:r>
        <w:r w:rsidRPr="00BD61A7">
          <w:rPr>
            <w:rStyle w:val="Hyperlink"/>
            <w:noProof/>
          </w:rPr>
          <w:instrText xml:space="preserve"> </w:instrText>
        </w:r>
        <w:r w:rsidRPr="00BD61A7">
          <w:rPr>
            <w:rStyle w:val="Hyperlink"/>
            <w:noProof/>
          </w:rPr>
        </w:r>
        <w:r w:rsidRPr="00BD61A7">
          <w:rPr>
            <w:rStyle w:val="Hyperlink"/>
            <w:noProof/>
          </w:rPr>
          <w:fldChar w:fldCharType="separate"/>
        </w:r>
        <w:r w:rsidRPr="00BD61A7">
          <w:rPr>
            <w:rStyle w:val="Hyperlink"/>
            <w:noProof/>
            <w:lang w:val="en-GB"/>
          </w:rPr>
          <w:t>1.2</w:t>
        </w:r>
        <w:r>
          <w:rPr>
            <w:rFonts w:asciiTheme="minorHAnsi" w:eastAsiaTheme="minorEastAsia" w:hAnsiTheme="minorHAnsi" w:cstheme="minorBidi"/>
            <w:noProof/>
            <w:spacing w:val="0"/>
            <w:sz w:val="22"/>
            <w:szCs w:val="22"/>
          </w:rPr>
          <w:tab/>
        </w:r>
        <w:r w:rsidRPr="00BD61A7">
          <w:rPr>
            <w:rStyle w:val="Hyperlink"/>
            <w:noProof/>
            <w:lang w:val="en-GB"/>
          </w:rPr>
          <w:t>In-person appearance</w:t>
        </w:r>
        <w:r>
          <w:rPr>
            <w:noProof/>
            <w:webHidden/>
          </w:rPr>
          <w:tab/>
        </w:r>
        <w:r>
          <w:rPr>
            <w:noProof/>
            <w:webHidden/>
          </w:rPr>
          <w:fldChar w:fldCharType="begin"/>
        </w:r>
        <w:r>
          <w:rPr>
            <w:noProof/>
            <w:webHidden/>
          </w:rPr>
          <w:instrText xml:space="preserve"> PAGEREF _Toc259220868 \h </w:instrText>
        </w:r>
        <w:r>
          <w:rPr>
            <w:noProof/>
            <w:webHidden/>
          </w:rPr>
        </w:r>
      </w:ins>
      <w:r>
        <w:rPr>
          <w:noProof/>
          <w:webHidden/>
        </w:rPr>
        <w:fldChar w:fldCharType="separate"/>
      </w:r>
      <w:ins w:id="24" w:author="davidg" w:date="2010-04-16T22:41:00Z">
        <w:r w:rsidR="0065035E">
          <w:rPr>
            <w:noProof/>
            <w:webHidden/>
          </w:rPr>
          <w:t>2</w:t>
        </w:r>
      </w:ins>
      <w:ins w:id="25" w:author="davidg" w:date="2010-04-16T22:38:00Z">
        <w:r>
          <w:rPr>
            <w:noProof/>
            <w:webHidden/>
          </w:rPr>
          <w:fldChar w:fldCharType="end"/>
        </w:r>
        <w:r w:rsidRPr="00BD61A7">
          <w:rPr>
            <w:rStyle w:val="Hyperlink"/>
            <w:noProof/>
          </w:rPr>
          <w:fldChar w:fldCharType="end"/>
        </w:r>
      </w:ins>
    </w:p>
    <w:p w:rsidR="00364088" w:rsidRDefault="00364088">
      <w:pPr>
        <w:pStyle w:val="TOC2"/>
        <w:tabs>
          <w:tab w:val="left" w:pos="800"/>
          <w:tab w:val="right" w:leader="dot" w:pos="8303"/>
        </w:tabs>
        <w:rPr>
          <w:ins w:id="26" w:author="davidg" w:date="2010-04-16T22:38:00Z"/>
          <w:rFonts w:asciiTheme="minorHAnsi" w:eastAsiaTheme="minorEastAsia" w:hAnsiTheme="minorHAnsi" w:cstheme="minorBidi"/>
          <w:noProof/>
          <w:spacing w:val="0"/>
          <w:sz w:val="22"/>
          <w:szCs w:val="22"/>
        </w:rPr>
      </w:pPr>
      <w:ins w:id="27" w:author="davidg" w:date="2010-04-16T22:38:00Z">
        <w:r w:rsidRPr="00BD61A7">
          <w:rPr>
            <w:rStyle w:val="Hyperlink"/>
            <w:noProof/>
          </w:rPr>
          <w:fldChar w:fldCharType="begin"/>
        </w:r>
        <w:r w:rsidRPr="00BD61A7">
          <w:rPr>
            <w:rStyle w:val="Hyperlink"/>
            <w:noProof/>
          </w:rPr>
          <w:instrText xml:space="preserve"> </w:instrText>
        </w:r>
        <w:r>
          <w:rPr>
            <w:noProof/>
          </w:rPr>
          <w:instrText>HYPERLINK \l "_Toc259220869"</w:instrText>
        </w:r>
        <w:r w:rsidRPr="00BD61A7">
          <w:rPr>
            <w:rStyle w:val="Hyperlink"/>
            <w:noProof/>
          </w:rPr>
          <w:instrText xml:space="preserve"> </w:instrText>
        </w:r>
        <w:r w:rsidRPr="00BD61A7">
          <w:rPr>
            <w:rStyle w:val="Hyperlink"/>
            <w:noProof/>
          </w:rPr>
        </w:r>
        <w:r w:rsidRPr="00BD61A7">
          <w:rPr>
            <w:rStyle w:val="Hyperlink"/>
            <w:noProof/>
          </w:rPr>
          <w:fldChar w:fldCharType="separate"/>
        </w:r>
        <w:r w:rsidRPr="00BD61A7">
          <w:rPr>
            <w:rStyle w:val="Hyperlink"/>
            <w:noProof/>
            <w:lang w:val="en-GB"/>
          </w:rPr>
          <w:t>1.3</w:t>
        </w:r>
        <w:r>
          <w:rPr>
            <w:rFonts w:asciiTheme="minorHAnsi" w:eastAsiaTheme="minorEastAsia" w:hAnsiTheme="minorHAnsi" w:cstheme="minorBidi"/>
            <w:noProof/>
            <w:spacing w:val="0"/>
            <w:sz w:val="22"/>
            <w:szCs w:val="22"/>
          </w:rPr>
          <w:tab/>
        </w:r>
        <w:r w:rsidRPr="00BD61A7">
          <w:rPr>
            <w:rStyle w:val="Hyperlink"/>
            <w:noProof/>
            <w:lang w:val="en-GB"/>
          </w:rPr>
          <w:t>Gaining membership</w:t>
        </w:r>
        <w:r>
          <w:rPr>
            <w:noProof/>
            <w:webHidden/>
          </w:rPr>
          <w:tab/>
        </w:r>
        <w:r>
          <w:rPr>
            <w:noProof/>
            <w:webHidden/>
          </w:rPr>
          <w:fldChar w:fldCharType="begin"/>
        </w:r>
        <w:r>
          <w:rPr>
            <w:noProof/>
            <w:webHidden/>
          </w:rPr>
          <w:instrText xml:space="preserve"> PAGEREF _Toc259220869 \h </w:instrText>
        </w:r>
        <w:r>
          <w:rPr>
            <w:noProof/>
            <w:webHidden/>
          </w:rPr>
        </w:r>
      </w:ins>
      <w:r>
        <w:rPr>
          <w:noProof/>
          <w:webHidden/>
        </w:rPr>
        <w:fldChar w:fldCharType="separate"/>
      </w:r>
      <w:ins w:id="28" w:author="davidg" w:date="2010-04-16T22:41:00Z">
        <w:r w:rsidR="0065035E">
          <w:rPr>
            <w:noProof/>
            <w:webHidden/>
          </w:rPr>
          <w:t>2</w:t>
        </w:r>
      </w:ins>
      <w:ins w:id="29" w:author="davidg" w:date="2010-04-16T22:38:00Z">
        <w:r>
          <w:rPr>
            <w:noProof/>
            <w:webHidden/>
          </w:rPr>
          <w:fldChar w:fldCharType="end"/>
        </w:r>
        <w:r w:rsidRPr="00BD61A7">
          <w:rPr>
            <w:rStyle w:val="Hyperlink"/>
            <w:noProof/>
          </w:rPr>
          <w:fldChar w:fldCharType="end"/>
        </w:r>
      </w:ins>
    </w:p>
    <w:p w:rsidR="00364088" w:rsidRDefault="00364088">
      <w:pPr>
        <w:pStyle w:val="TOC1"/>
        <w:tabs>
          <w:tab w:val="left" w:pos="400"/>
          <w:tab w:val="right" w:leader="dot" w:pos="8303"/>
        </w:tabs>
        <w:rPr>
          <w:ins w:id="30" w:author="davidg" w:date="2010-04-16T22:38:00Z"/>
          <w:rFonts w:asciiTheme="minorHAnsi" w:eastAsiaTheme="minorEastAsia" w:hAnsiTheme="minorHAnsi" w:cstheme="minorBidi"/>
          <w:noProof/>
          <w:spacing w:val="0"/>
          <w:sz w:val="22"/>
          <w:szCs w:val="22"/>
        </w:rPr>
      </w:pPr>
      <w:ins w:id="31" w:author="davidg" w:date="2010-04-16T22:38:00Z">
        <w:r w:rsidRPr="00BD61A7">
          <w:rPr>
            <w:rStyle w:val="Hyperlink"/>
            <w:noProof/>
          </w:rPr>
          <w:fldChar w:fldCharType="begin"/>
        </w:r>
        <w:r w:rsidRPr="00BD61A7">
          <w:rPr>
            <w:rStyle w:val="Hyperlink"/>
            <w:noProof/>
          </w:rPr>
          <w:instrText xml:space="preserve"> </w:instrText>
        </w:r>
        <w:r>
          <w:rPr>
            <w:noProof/>
          </w:rPr>
          <w:instrText>HYPERLINK \l "_Toc259220871"</w:instrText>
        </w:r>
        <w:r w:rsidRPr="00BD61A7">
          <w:rPr>
            <w:rStyle w:val="Hyperlink"/>
            <w:noProof/>
          </w:rPr>
          <w:instrText xml:space="preserve"> </w:instrText>
        </w:r>
        <w:r w:rsidRPr="00BD61A7">
          <w:rPr>
            <w:rStyle w:val="Hyperlink"/>
            <w:noProof/>
          </w:rPr>
        </w:r>
        <w:r w:rsidRPr="00BD61A7">
          <w:rPr>
            <w:rStyle w:val="Hyperlink"/>
            <w:noProof/>
          </w:rPr>
          <w:fldChar w:fldCharType="separate"/>
        </w:r>
        <w:r w:rsidRPr="00BD61A7">
          <w:rPr>
            <w:rStyle w:val="Hyperlink"/>
            <w:noProof/>
            <w:lang w:val="en-GB"/>
          </w:rPr>
          <w:t>2</w:t>
        </w:r>
        <w:r>
          <w:rPr>
            <w:rFonts w:asciiTheme="minorHAnsi" w:eastAsiaTheme="minorEastAsia" w:hAnsiTheme="minorHAnsi" w:cstheme="minorBidi"/>
            <w:noProof/>
            <w:spacing w:val="0"/>
            <w:sz w:val="22"/>
            <w:szCs w:val="22"/>
          </w:rPr>
          <w:tab/>
        </w:r>
        <w:r w:rsidRPr="00BD61A7">
          <w:rPr>
            <w:rStyle w:val="Hyperlink"/>
            <w:noProof/>
            <w:lang w:val="en-GB"/>
          </w:rPr>
          <w:t>Accreditation process for Authorities</w:t>
        </w:r>
        <w:r>
          <w:rPr>
            <w:noProof/>
            <w:webHidden/>
          </w:rPr>
          <w:tab/>
        </w:r>
        <w:r>
          <w:rPr>
            <w:noProof/>
            <w:webHidden/>
          </w:rPr>
          <w:fldChar w:fldCharType="begin"/>
        </w:r>
        <w:r>
          <w:rPr>
            <w:noProof/>
            <w:webHidden/>
          </w:rPr>
          <w:instrText xml:space="preserve"> PAGEREF _Toc259220871 \h </w:instrText>
        </w:r>
        <w:r>
          <w:rPr>
            <w:noProof/>
            <w:webHidden/>
          </w:rPr>
        </w:r>
      </w:ins>
      <w:r>
        <w:rPr>
          <w:noProof/>
          <w:webHidden/>
        </w:rPr>
        <w:fldChar w:fldCharType="separate"/>
      </w:r>
      <w:ins w:id="32" w:author="davidg" w:date="2010-04-16T22:41:00Z">
        <w:r w:rsidR="0065035E">
          <w:rPr>
            <w:noProof/>
            <w:webHidden/>
          </w:rPr>
          <w:t>3</w:t>
        </w:r>
      </w:ins>
      <w:ins w:id="33" w:author="davidg" w:date="2010-04-16T22:38:00Z">
        <w:r>
          <w:rPr>
            <w:noProof/>
            <w:webHidden/>
          </w:rPr>
          <w:fldChar w:fldCharType="end"/>
        </w:r>
        <w:r w:rsidRPr="00BD61A7">
          <w:rPr>
            <w:rStyle w:val="Hyperlink"/>
            <w:noProof/>
          </w:rPr>
          <w:fldChar w:fldCharType="end"/>
        </w:r>
      </w:ins>
    </w:p>
    <w:p w:rsidR="00364088" w:rsidRDefault="00364088">
      <w:pPr>
        <w:pStyle w:val="TOC1"/>
        <w:tabs>
          <w:tab w:val="left" w:pos="400"/>
          <w:tab w:val="right" w:leader="dot" w:pos="8303"/>
        </w:tabs>
        <w:rPr>
          <w:ins w:id="34" w:author="davidg" w:date="2010-04-16T22:38:00Z"/>
          <w:rFonts w:asciiTheme="minorHAnsi" w:eastAsiaTheme="minorEastAsia" w:hAnsiTheme="minorHAnsi" w:cstheme="minorBidi"/>
          <w:noProof/>
          <w:spacing w:val="0"/>
          <w:sz w:val="22"/>
          <w:szCs w:val="22"/>
        </w:rPr>
      </w:pPr>
      <w:ins w:id="35" w:author="davidg" w:date="2010-04-16T22:38:00Z">
        <w:r w:rsidRPr="00BD61A7">
          <w:rPr>
            <w:rStyle w:val="Hyperlink"/>
            <w:noProof/>
          </w:rPr>
          <w:fldChar w:fldCharType="begin"/>
        </w:r>
        <w:r w:rsidRPr="00BD61A7">
          <w:rPr>
            <w:rStyle w:val="Hyperlink"/>
            <w:noProof/>
          </w:rPr>
          <w:instrText xml:space="preserve"> </w:instrText>
        </w:r>
        <w:r>
          <w:rPr>
            <w:noProof/>
          </w:rPr>
          <w:instrText>HYPERLINK \l "_Toc259220872"</w:instrText>
        </w:r>
        <w:r w:rsidRPr="00BD61A7">
          <w:rPr>
            <w:rStyle w:val="Hyperlink"/>
            <w:noProof/>
          </w:rPr>
          <w:instrText xml:space="preserve"> </w:instrText>
        </w:r>
        <w:r w:rsidRPr="00BD61A7">
          <w:rPr>
            <w:rStyle w:val="Hyperlink"/>
            <w:noProof/>
          </w:rPr>
        </w:r>
        <w:r w:rsidRPr="00BD61A7">
          <w:rPr>
            <w:rStyle w:val="Hyperlink"/>
            <w:noProof/>
          </w:rPr>
          <w:fldChar w:fldCharType="separate"/>
        </w:r>
        <w:r w:rsidRPr="00BD61A7">
          <w:rPr>
            <w:rStyle w:val="Hyperlink"/>
            <w:noProof/>
            <w:lang w:val="en-GB"/>
          </w:rPr>
          <w:t>3</w:t>
        </w:r>
        <w:r>
          <w:rPr>
            <w:rFonts w:asciiTheme="minorHAnsi" w:eastAsiaTheme="minorEastAsia" w:hAnsiTheme="minorHAnsi" w:cstheme="minorBidi"/>
            <w:noProof/>
            <w:spacing w:val="0"/>
            <w:sz w:val="22"/>
            <w:szCs w:val="22"/>
          </w:rPr>
          <w:tab/>
        </w:r>
        <w:r w:rsidRPr="00BD61A7">
          <w:rPr>
            <w:rStyle w:val="Hyperlink"/>
            <w:noProof/>
            <w:lang w:val="en-GB"/>
          </w:rPr>
          <w:t>Registration process</w:t>
        </w:r>
        <w:r>
          <w:rPr>
            <w:noProof/>
            <w:webHidden/>
          </w:rPr>
          <w:tab/>
        </w:r>
        <w:r>
          <w:rPr>
            <w:noProof/>
            <w:webHidden/>
          </w:rPr>
          <w:fldChar w:fldCharType="begin"/>
        </w:r>
        <w:r>
          <w:rPr>
            <w:noProof/>
            <w:webHidden/>
          </w:rPr>
          <w:instrText xml:space="preserve"> PAGEREF _Toc259220872 \h </w:instrText>
        </w:r>
        <w:r>
          <w:rPr>
            <w:noProof/>
            <w:webHidden/>
          </w:rPr>
        </w:r>
      </w:ins>
      <w:r>
        <w:rPr>
          <w:noProof/>
          <w:webHidden/>
        </w:rPr>
        <w:fldChar w:fldCharType="separate"/>
      </w:r>
      <w:ins w:id="36" w:author="davidg" w:date="2010-04-16T22:41:00Z">
        <w:r w:rsidR="0065035E">
          <w:rPr>
            <w:noProof/>
            <w:webHidden/>
          </w:rPr>
          <w:t>4</w:t>
        </w:r>
      </w:ins>
      <w:ins w:id="37" w:author="davidg" w:date="2010-04-16T22:38:00Z">
        <w:r>
          <w:rPr>
            <w:noProof/>
            <w:webHidden/>
          </w:rPr>
          <w:fldChar w:fldCharType="end"/>
        </w:r>
        <w:r w:rsidRPr="00BD61A7">
          <w:rPr>
            <w:rStyle w:val="Hyperlink"/>
            <w:noProof/>
          </w:rPr>
          <w:fldChar w:fldCharType="end"/>
        </w:r>
      </w:ins>
    </w:p>
    <w:p w:rsidR="00364088" w:rsidRDefault="00364088">
      <w:pPr>
        <w:pStyle w:val="TOC2"/>
        <w:tabs>
          <w:tab w:val="left" w:pos="800"/>
          <w:tab w:val="right" w:leader="dot" w:pos="8303"/>
        </w:tabs>
        <w:rPr>
          <w:ins w:id="38" w:author="davidg" w:date="2010-04-16T22:38:00Z"/>
          <w:rFonts w:asciiTheme="minorHAnsi" w:eastAsiaTheme="minorEastAsia" w:hAnsiTheme="minorHAnsi" w:cstheme="minorBidi"/>
          <w:noProof/>
          <w:spacing w:val="0"/>
          <w:sz w:val="22"/>
          <w:szCs w:val="22"/>
        </w:rPr>
      </w:pPr>
      <w:ins w:id="39" w:author="davidg" w:date="2010-04-16T22:38:00Z">
        <w:r w:rsidRPr="00BD61A7">
          <w:rPr>
            <w:rStyle w:val="Hyperlink"/>
            <w:noProof/>
          </w:rPr>
          <w:fldChar w:fldCharType="begin"/>
        </w:r>
        <w:r w:rsidRPr="00BD61A7">
          <w:rPr>
            <w:rStyle w:val="Hyperlink"/>
            <w:noProof/>
          </w:rPr>
          <w:instrText xml:space="preserve"> </w:instrText>
        </w:r>
        <w:r>
          <w:rPr>
            <w:noProof/>
          </w:rPr>
          <w:instrText>HYPERLINK \l "_Toc259220873"</w:instrText>
        </w:r>
        <w:r w:rsidRPr="00BD61A7">
          <w:rPr>
            <w:rStyle w:val="Hyperlink"/>
            <w:noProof/>
          </w:rPr>
          <w:instrText xml:space="preserve"> </w:instrText>
        </w:r>
        <w:r w:rsidRPr="00BD61A7">
          <w:rPr>
            <w:rStyle w:val="Hyperlink"/>
            <w:noProof/>
          </w:rPr>
        </w:r>
        <w:r w:rsidRPr="00BD61A7">
          <w:rPr>
            <w:rStyle w:val="Hyperlink"/>
            <w:noProof/>
          </w:rPr>
          <w:fldChar w:fldCharType="separate"/>
        </w:r>
        <w:r w:rsidRPr="00BD61A7">
          <w:rPr>
            <w:rStyle w:val="Hyperlink"/>
            <w:noProof/>
            <w:lang w:val="en-GB"/>
          </w:rPr>
          <w:t>3.1</w:t>
        </w:r>
        <w:r>
          <w:rPr>
            <w:rFonts w:asciiTheme="minorHAnsi" w:eastAsiaTheme="minorEastAsia" w:hAnsiTheme="minorHAnsi" w:cstheme="minorBidi"/>
            <w:noProof/>
            <w:spacing w:val="0"/>
            <w:sz w:val="22"/>
            <w:szCs w:val="22"/>
          </w:rPr>
          <w:tab/>
        </w:r>
        <w:r w:rsidRPr="00BD61A7">
          <w:rPr>
            <w:rStyle w:val="Hyperlink"/>
            <w:noProof/>
            <w:lang w:val="en-GB"/>
          </w:rPr>
          <w:t>Namespace assignment</w:t>
        </w:r>
        <w:r>
          <w:rPr>
            <w:noProof/>
            <w:webHidden/>
          </w:rPr>
          <w:tab/>
        </w:r>
        <w:r>
          <w:rPr>
            <w:noProof/>
            <w:webHidden/>
          </w:rPr>
          <w:fldChar w:fldCharType="begin"/>
        </w:r>
        <w:r>
          <w:rPr>
            <w:noProof/>
            <w:webHidden/>
          </w:rPr>
          <w:instrText xml:space="preserve"> PAGEREF _Toc259220873 \h </w:instrText>
        </w:r>
        <w:r>
          <w:rPr>
            <w:noProof/>
            <w:webHidden/>
          </w:rPr>
        </w:r>
      </w:ins>
      <w:r>
        <w:rPr>
          <w:noProof/>
          <w:webHidden/>
        </w:rPr>
        <w:fldChar w:fldCharType="separate"/>
      </w:r>
      <w:ins w:id="40" w:author="davidg" w:date="2010-04-16T22:41:00Z">
        <w:r w:rsidR="0065035E">
          <w:rPr>
            <w:noProof/>
            <w:webHidden/>
          </w:rPr>
          <w:t>5</w:t>
        </w:r>
      </w:ins>
      <w:ins w:id="41" w:author="davidg" w:date="2010-04-16T22:38:00Z">
        <w:r>
          <w:rPr>
            <w:noProof/>
            <w:webHidden/>
          </w:rPr>
          <w:fldChar w:fldCharType="end"/>
        </w:r>
        <w:r w:rsidRPr="00BD61A7">
          <w:rPr>
            <w:rStyle w:val="Hyperlink"/>
            <w:noProof/>
          </w:rPr>
          <w:fldChar w:fldCharType="end"/>
        </w:r>
      </w:ins>
    </w:p>
    <w:p w:rsidR="00364088" w:rsidRDefault="00364088">
      <w:pPr>
        <w:pStyle w:val="TOC1"/>
        <w:tabs>
          <w:tab w:val="left" w:pos="400"/>
          <w:tab w:val="right" w:leader="dot" w:pos="8303"/>
        </w:tabs>
        <w:rPr>
          <w:ins w:id="42" w:author="davidg" w:date="2010-04-16T22:38:00Z"/>
          <w:rFonts w:asciiTheme="minorHAnsi" w:eastAsiaTheme="minorEastAsia" w:hAnsiTheme="minorHAnsi" w:cstheme="minorBidi"/>
          <w:noProof/>
          <w:spacing w:val="0"/>
          <w:sz w:val="22"/>
          <w:szCs w:val="22"/>
        </w:rPr>
      </w:pPr>
      <w:ins w:id="43" w:author="davidg" w:date="2010-04-16T22:38:00Z">
        <w:r w:rsidRPr="00BD61A7">
          <w:rPr>
            <w:rStyle w:val="Hyperlink"/>
            <w:noProof/>
          </w:rPr>
          <w:fldChar w:fldCharType="begin"/>
        </w:r>
        <w:r w:rsidRPr="00BD61A7">
          <w:rPr>
            <w:rStyle w:val="Hyperlink"/>
            <w:noProof/>
          </w:rPr>
          <w:instrText xml:space="preserve"> </w:instrText>
        </w:r>
        <w:r>
          <w:rPr>
            <w:noProof/>
          </w:rPr>
          <w:instrText>HYPERLINK \l "_Toc259220874"</w:instrText>
        </w:r>
        <w:r w:rsidRPr="00BD61A7">
          <w:rPr>
            <w:rStyle w:val="Hyperlink"/>
            <w:noProof/>
          </w:rPr>
          <w:instrText xml:space="preserve"> </w:instrText>
        </w:r>
        <w:r w:rsidRPr="00BD61A7">
          <w:rPr>
            <w:rStyle w:val="Hyperlink"/>
            <w:noProof/>
          </w:rPr>
        </w:r>
        <w:r w:rsidRPr="00BD61A7">
          <w:rPr>
            <w:rStyle w:val="Hyperlink"/>
            <w:noProof/>
          </w:rPr>
          <w:fldChar w:fldCharType="separate"/>
        </w:r>
        <w:r w:rsidRPr="00BD61A7">
          <w:rPr>
            <w:rStyle w:val="Hyperlink"/>
            <w:noProof/>
            <w:lang w:val="en-GB"/>
          </w:rPr>
          <w:t>4</w:t>
        </w:r>
        <w:r>
          <w:rPr>
            <w:rFonts w:asciiTheme="minorHAnsi" w:eastAsiaTheme="minorEastAsia" w:hAnsiTheme="minorHAnsi" w:cstheme="minorBidi"/>
            <w:noProof/>
            <w:spacing w:val="0"/>
            <w:sz w:val="22"/>
            <w:szCs w:val="22"/>
          </w:rPr>
          <w:tab/>
        </w:r>
        <w:r w:rsidRPr="00BD61A7">
          <w:rPr>
            <w:rStyle w:val="Hyperlink"/>
            <w:noProof/>
            <w:lang w:val="en-GB"/>
          </w:rPr>
          <w:t>Distribution of Trust Anchors</w:t>
        </w:r>
        <w:r>
          <w:rPr>
            <w:noProof/>
            <w:webHidden/>
          </w:rPr>
          <w:tab/>
        </w:r>
        <w:r>
          <w:rPr>
            <w:noProof/>
            <w:webHidden/>
          </w:rPr>
          <w:fldChar w:fldCharType="begin"/>
        </w:r>
        <w:r>
          <w:rPr>
            <w:noProof/>
            <w:webHidden/>
          </w:rPr>
          <w:instrText xml:space="preserve"> PAGEREF _Toc259220874 \h </w:instrText>
        </w:r>
        <w:r>
          <w:rPr>
            <w:noProof/>
            <w:webHidden/>
          </w:rPr>
        </w:r>
      </w:ins>
      <w:r>
        <w:rPr>
          <w:noProof/>
          <w:webHidden/>
        </w:rPr>
        <w:fldChar w:fldCharType="separate"/>
      </w:r>
      <w:ins w:id="44" w:author="davidg" w:date="2010-04-16T22:41:00Z">
        <w:r w:rsidR="0065035E">
          <w:rPr>
            <w:noProof/>
            <w:webHidden/>
          </w:rPr>
          <w:t>5</w:t>
        </w:r>
      </w:ins>
      <w:ins w:id="45" w:author="davidg" w:date="2010-04-16T22:38:00Z">
        <w:r>
          <w:rPr>
            <w:noProof/>
            <w:webHidden/>
          </w:rPr>
          <w:fldChar w:fldCharType="end"/>
        </w:r>
        <w:r w:rsidRPr="00BD61A7">
          <w:rPr>
            <w:rStyle w:val="Hyperlink"/>
            <w:noProof/>
          </w:rPr>
          <w:fldChar w:fldCharType="end"/>
        </w:r>
      </w:ins>
    </w:p>
    <w:p w:rsidR="00364088" w:rsidRDefault="00364088">
      <w:pPr>
        <w:pStyle w:val="TOC1"/>
        <w:tabs>
          <w:tab w:val="left" w:pos="400"/>
          <w:tab w:val="right" w:leader="dot" w:pos="8303"/>
        </w:tabs>
        <w:rPr>
          <w:ins w:id="46" w:author="davidg" w:date="2010-04-16T22:38:00Z"/>
          <w:rFonts w:asciiTheme="minorHAnsi" w:eastAsiaTheme="minorEastAsia" w:hAnsiTheme="minorHAnsi" w:cstheme="minorBidi"/>
          <w:noProof/>
          <w:spacing w:val="0"/>
          <w:sz w:val="22"/>
          <w:szCs w:val="22"/>
        </w:rPr>
      </w:pPr>
      <w:ins w:id="47" w:author="davidg" w:date="2010-04-16T22:38:00Z">
        <w:r w:rsidRPr="00BD61A7">
          <w:rPr>
            <w:rStyle w:val="Hyperlink"/>
            <w:noProof/>
          </w:rPr>
          <w:fldChar w:fldCharType="begin"/>
        </w:r>
        <w:r w:rsidRPr="00BD61A7">
          <w:rPr>
            <w:rStyle w:val="Hyperlink"/>
            <w:noProof/>
          </w:rPr>
          <w:instrText xml:space="preserve"> </w:instrText>
        </w:r>
        <w:r>
          <w:rPr>
            <w:noProof/>
          </w:rPr>
          <w:instrText>HYPERLINK \l "_Toc259220876"</w:instrText>
        </w:r>
        <w:r w:rsidRPr="00BD61A7">
          <w:rPr>
            <w:rStyle w:val="Hyperlink"/>
            <w:noProof/>
          </w:rPr>
          <w:instrText xml:space="preserve"> </w:instrText>
        </w:r>
        <w:r w:rsidRPr="00BD61A7">
          <w:rPr>
            <w:rStyle w:val="Hyperlink"/>
            <w:noProof/>
          </w:rPr>
        </w:r>
        <w:r w:rsidRPr="00BD61A7">
          <w:rPr>
            <w:rStyle w:val="Hyperlink"/>
            <w:noProof/>
          </w:rPr>
          <w:fldChar w:fldCharType="separate"/>
        </w:r>
        <w:r w:rsidRPr="00BD61A7">
          <w:rPr>
            <w:rStyle w:val="Hyperlink"/>
            <w:noProof/>
            <w:lang w:val="en-GB"/>
          </w:rPr>
          <w:t>5</w:t>
        </w:r>
        <w:r>
          <w:rPr>
            <w:rFonts w:asciiTheme="minorHAnsi" w:eastAsiaTheme="minorEastAsia" w:hAnsiTheme="minorHAnsi" w:cstheme="minorBidi"/>
            <w:noProof/>
            <w:spacing w:val="0"/>
            <w:sz w:val="22"/>
            <w:szCs w:val="22"/>
          </w:rPr>
          <w:tab/>
        </w:r>
        <w:r w:rsidRPr="00BD61A7">
          <w:rPr>
            <w:rStyle w:val="Hyperlink"/>
            <w:noProof/>
            <w:lang w:val="en-GB"/>
          </w:rPr>
          <w:t>Modifications</w:t>
        </w:r>
        <w:r>
          <w:rPr>
            <w:noProof/>
            <w:webHidden/>
          </w:rPr>
          <w:tab/>
        </w:r>
        <w:r>
          <w:rPr>
            <w:noProof/>
            <w:webHidden/>
          </w:rPr>
          <w:fldChar w:fldCharType="begin"/>
        </w:r>
        <w:r>
          <w:rPr>
            <w:noProof/>
            <w:webHidden/>
          </w:rPr>
          <w:instrText xml:space="preserve"> PAGEREF _Toc259220876 \h </w:instrText>
        </w:r>
        <w:r>
          <w:rPr>
            <w:noProof/>
            <w:webHidden/>
          </w:rPr>
        </w:r>
      </w:ins>
      <w:r>
        <w:rPr>
          <w:noProof/>
          <w:webHidden/>
        </w:rPr>
        <w:fldChar w:fldCharType="separate"/>
      </w:r>
      <w:ins w:id="48" w:author="davidg" w:date="2010-04-16T22:41:00Z">
        <w:r w:rsidR="0065035E">
          <w:rPr>
            <w:noProof/>
            <w:webHidden/>
          </w:rPr>
          <w:t>5</w:t>
        </w:r>
      </w:ins>
      <w:ins w:id="49" w:author="davidg" w:date="2010-04-16T22:38:00Z">
        <w:r>
          <w:rPr>
            <w:noProof/>
            <w:webHidden/>
          </w:rPr>
          <w:fldChar w:fldCharType="end"/>
        </w:r>
        <w:r w:rsidRPr="00BD61A7">
          <w:rPr>
            <w:rStyle w:val="Hyperlink"/>
            <w:noProof/>
          </w:rPr>
          <w:fldChar w:fldCharType="end"/>
        </w:r>
      </w:ins>
    </w:p>
    <w:p w:rsidR="00364088" w:rsidRDefault="00364088">
      <w:pPr>
        <w:pStyle w:val="TOC1"/>
        <w:tabs>
          <w:tab w:val="left" w:pos="400"/>
          <w:tab w:val="right" w:leader="dot" w:pos="8303"/>
        </w:tabs>
        <w:rPr>
          <w:ins w:id="50" w:author="davidg" w:date="2010-04-16T22:38:00Z"/>
          <w:rFonts w:asciiTheme="minorHAnsi" w:eastAsiaTheme="minorEastAsia" w:hAnsiTheme="minorHAnsi" w:cstheme="minorBidi"/>
          <w:noProof/>
          <w:spacing w:val="0"/>
          <w:sz w:val="22"/>
          <w:szCs w:val="22"/>
        </w:rPr>
      </w:pPr>
      <w:ins w:id="51" w:author="davidg" w:date="2010-04-16T22:38:00Z">
        <w:r w:rsidRPr="00BD61A7">
          <w:rPr>
            <w:rStyle w:val="Hyperlink"/>
            <w:noProof/>
          </w:rPr>
          <w:fldChar w:fldCharType="begin"/>
        </w:r>
        <w:r w:rsidRPr="00BD61A7">
          <w:rPr>
            <w:rStyle w:val="Hyperlink"/>
            <w:noProof/>
          </w:rPr>
          <w:instrText xml:space="preserve"> </w:instrText>
        </w:r>
        <w:r>
          <w:rPr>
            <w:noProof/>
          </w:rPr>
          <w:instrText>HYPERLINK \l "_Toc259220877"</w:instrText>
        </w:r>
        <w:r w:rsidRPr="00BD61A7">
          <w:rPr>
            <w:rStyle w:val="Hyperlink"/>
            <w:noProof/>
          </w:rPr>
          <w:instrText xml:space="preserve"> </w:instrText>
        </w:r>
        <w:r w:rsidRPr="00BD61A7">
          <w:rPr>
            <w:rStyle w:val="Hyperlink"/>
            <w:noProof/>
          </w:rPr>
        </w:r>
        <w:r w:rsidRPr="00BD61A7">
          <w:rPr>
            <w:rStyle w:val="Hyperlink"/>
            <w:noProof/>
          </w:rPr>
          <w:fldChar w:fldCharType="separate"/>
        </w:r>
        <w:r w:rsidRPr="00BD61A7">
          <w:rPr>
            <w:rStyle w:val="Hyperlink"/>
            <w:noProof/>
            <w:lang w:val="en-GB"/>
          </w:rPr>
          <w:t>6</w:t>
        </w:r>
        <w:r>
          <w:rPr>
            <w:rFonts w:asciiTheme="minorHAnsi" w:eastAsiaTheme="minorEastAsia" w:hAnsiTheme="minorHAnsi" w:cstheme="minorBidi"/>
            <w:noProof/>
            <w:spacing w:val="0"/>
            <w:sz w:val="22"/>
            <w:szCs w:val="22"/>
          </w:rPr>
          <w:tab/>
        </w:r>
        <w:r w:rsidRPr="00BD61A7">
          <w:rPr>
            <w:rStyle w:val="Hyperlink"/>
            <w:noProof/>
            <w:lang w:val="en-GB"/>
          </w:rPr>
          <w:t>Communications channels</w:t>
        </w:r>
        <w:r>
          <w:rPr>
            <w:noProof/>
            <w:webHidden/>
          </w:rPr>
          <w:tab/>
        </w:r>
        <w:r>
          <w:rPr>
            <w:noProof/>
            <w:webHidden/>
          </w:rPr>
          <w:fldChar w:fldCharType="begin"/>
        </w:r>
        <w:r>
          <w:rPr>
            <w:noProof/>
            <w:webHidden/>
          </w:rPr>
          <w:instrText xml:space="preserve"> PAGEREF _Toc259220877 \h </w:instrText>
        </w:r>
        <w:r>
          <w:rPr>
            <w:noProof/>
            <w:webHidden/>
          </w:rPr>
        </w:r>
      </w:ins>
      <w:r>
        <w:rPr>
          <w:noProof/>
          <w:webHidden/>
        </w:rPr>
        <w:fldChar w:fldCharType="separate"/>
      </w:r>
      <w:ins w:id="52" w:author="davidg" w:date="2010-04-16T22:41:00Z">
        <w:r w:rsidR="0065035E">
          <w:rPr>
            <w:noProof/>
            <w:webHidden/>
          </w:rPr>
          <w:t>6</w:t>
        </w:r>
      </w:ins>
      <w:ins w:id="53" w:author="davidg" w:date="2010-04-16T22:38:00Z">
        <w:r>
          <w:rPr>
            <w:noProof/>
            <w:webHidden/>
          </w:rPr>
          <w:fldChar w:fldCharType="end"/>
        </w:r>
        <w:r w:rsidRPr="00BD61A7">
          <w:rPr>
            <w:rStyle w:val="Hyperlink"/>
            <w:noProof/>
          </w:rPr>
          <w:fldChar w:fldCharType="end"/>
        </w:r>
      </w:ins>
    </w:p>
    <w:p w:rsidR="0097667F" w:rsidRPr="0097667F" w:rsidDel="008F0B8C" w:rsidRDefault="0097667F">
      <w:pPr>
        <w:pStyle w:val="TOC1"/>
        <w:tabs>
          <w:tab w:val="left" w:pos="400"/>
          <w:tab w:val="right" w:leader="dot" w:pos="8303"/>
        </w:tabs>
        <w:rPr>
          <w:del w:id="54" w:author="davidg" w:date="2010-04-16T19:03:00Z"/>
          <w:rFonts w:asciiTheme="minorHAnsi" w:eastAsiaTheme="minorEastAsia" w:hAnsiTheme="minorHAnsi" w:cstheme="minorBidi"/>
          <w:noProof/>
          <w:spacing w:val="0"/>
          <w:sz w:val="22"/>
          <w:szCs w:val="22"/>
          <w:lang w:val="en-GB"/>
          <w:rPrChange w:id="55" w:author="davidg" w:date="2010-04-16T18:42:00Z">
            <w:rPr>
              <w:del w:id="56" w:author="davidg" w:date="2010-04-16T19:03:00Z"/>
              <w:rFonts w:asciiTheme="minorHAnsi" w:eastAsiaTheme="minorEastAsia" w:hAnsiTheme="minorHAnsi" w:cstheme="minorBidi"/>
              <w:noProof/>
              <w:spacing w:val="0"/>
              <w:sz w:val="22"/>
              <w:szCs w:val="22"/>
            </w:rPr>
          </w:rPrChange>
        </w:rPr>
      </w:pPr>
      <w:del w:id="57" w:author="davidg" w:date="2010-04-16T19:03:00Z">
        <w:r w:rsidRPr="008F0B8C" w:rsidDel="008F0B8C">
          <w:rPr>
            <w:rStyle w:val="Hyperlink"/>
            <w:noProof/>
            <w:lang w:val="en-GB"/>
            <w:rPrChange w:id="58" w:author="davidg" w:date="2010-04-16T19:03:00Z">
              <w:rPr>
                <w:rStyle w:val="Hyperlink"/>
                <w:noProof/>
              </w:rPr>
            </w:rPrChange>
          </w:rPr>
          <w:delText>1</w:delText>
        </w:r>
        <w:r w:rsidRPr="0097667F" w:rsidDel="008F0B8C">
          <w:rPr>
            <w:rFonts w:asciiTheme="minorHAnsi" w:eastAsiaTheme="minorEastAsia" w:hAnsiTheme="minorHAnsi" w:cstheme="minorBidi"/>
            <w:noProof/>
            <w:spacing w:val="0"/>
            <w:sz w:val="22"/>
            <w:szCs w:val="22"/>
            <w:lang w:val="en-GB"/>
            <w:rPrChange w:id="59" w:author="davidg" w:date="2010-04-16T18:42:00Z">
              <w:rPr>
                <w:rFonts w:asciiTheme="minorHAnsi" w:eastAsiaTheme="minorEastAsia" w:hAnsiTheme="minorHAnsi" w:cstheme="minorBidi"/>
                <w:noProof/>
                <w:spacing w:val="0"/>
                <w:sz w:val="22"/>
                <w:szCs w:val="22"/>
              </w:rPr>
            </w:rPrChange>
          </w:rPr>
          <w:tab/>
        </w:r>
        <w:r w:rsidRPr="008F0B8C" w:rsidDel="008F0B8C">
          <w:rPr>
            <w:rStyle w:val="Hyperlink"/>
            <w:noProof/>
            <w:lang w:val="en-GB"/>
            <w:rPrChange w:id="60" w:author="davidg" w:date="2010-04-16T19:03:00Z">
              <w:rPr>
                <w:rStyle w:val="Hyperlink"/>
                <w:noProof/>
              </w:rPr>
            </w:rPrChange>
          </w:rPr>
          <w:delText>Membership requests</w:delText>
        </w:r>
        <w:r w:rsidRPr="0097667F" w:rsidDel="008F0B8C">
          <w:rPr>
            <w:noProof/>
            <w:webHidden/>
            <w:lang w:val="en-GB"/>
            <w:rPrChange w:id="61" w:author="davidg" w:date="2010-04-16T18:42:00Z">
              <w:rPr>
                <w:noProof/>
                <w:webHidden/>
              </w:rPr>
            </w:rPrChange>
          </w:rPr>
          <w:tab/>
          <w:delText>2</w:delText>
        </w:r>
      </w:del>
    </w:p>
    <w:p w:rsidR="0097667F" w:rsidRPr="0097667F" w:rsidDel="008F0B8C" w:rsidRDefault="0097667F">
      <w:pPr>
        <w:pStyle w:val="TOC1"/>
        <w:tabs>
          <w:tab w:val="left" w:pos="400"/>
          <w:tab w:val="right" w:leader="dot" w:pos="8303"/>
        </w:tabs>
        <w:rPr>
          <w:del w:id="62" w:author="davidg" w:date="2010-04-16T19:03:00Z"/>
          <w:rFonts w:asciiTheme="minorHAnsi" w:eastAsiaTheme="minorEastAsia" w:hAnsiTheme="minorHAnsi" w:cstheme="minorBidi"/>
          <w:noProof/>
          <w:spacing w:val="0"/>
          <w:sz w:val="22"/>
          <w:szCs w:val="22"/>
          <w:lang w:val="en-GB"/>
          <w:rPrChange w:id="63" w:author="davidg" w:date="2010-04-16T18:42:00Z">
            <w:rPr>
              <w:del w:id="64" w:author="davidg" w:date="2010-04-16T19:03:00Z"/>
              <w:rFonts w:asciiTheme="minorHAnsi" w:eastAsiaTheme="minorEastAsia" w:hAnsiTheme="minorHAnsi" w:cstheme="minorBidi"/>
              <w:noProof/>
              <w:spacing w:val="0"/>
              <w:sz w:val="22"/>
              <w:szCs w:val="22"/>
            </w:rPr>
          </w:rPrChange>
        </w:rPr>
      </w:pPr>
      <w:del w:id="65" w:author="davidg" w:date="2010-04-16T19:03:00Z">
        <w:r w:rsidRPr="008F0B8C" w:rsidDel="008F0B8C">
          <w:rPr>
            <w:rStyle w:val="Hyperlink"/>
            <w:noProof/>
            <w:lang w:val="en-GB"/>
            <w:rPrChange w:id="66" w:author="davidg" w:date="2010-04-16T19:03:00Z">
              <w:rPr>
                <w:rStyle w:val="Hyperlink"/>
                <w:noProof/>
              </w:rPr>
            </w:rPrChange>
          </w:rPr>
          <w:delText>2</w:delText>
        </w:r>
        <w:r w:rsidRPr="0097667F" w:rsidDel="008F0B8C">
          <w:rPr>
            <w:rFonts w:asciiTheme="minorHAnsi" w:eastAsiaTheme="minorEastAsia" w:hAnsiTheme="minorHAnsi" w:cstheme="minorBidi"/>
            <w:noProof/>
            <w:spacing w:val="0"/>
            <w:sz w:val="22"/>
            <w:szCs w:val="22"/>
            <w:lang w:val="en-GB"/>
            <w:rPrChange w:id="67" w:author="davidg" w:date="2010-04-16T18:42:00Z">
              <w:rPr>
                <w:rFonts w:asciiTheme="minorHAnsi" w:eastAsiaTheme="minorEastAsia" w:hAnsiTheme="minorHAnsi" w:cstheme="minorBidi"/>
                <w:noProof/>
                <w:spacing w:val="0"/>
                <w:sz w:val="22"/>
                <w:szCs w:val="22"/>
              </w:rPr>
            </w:rPrChange>
          </w:rPr>
          <w:tab/>
        </w:r>
        <w:r w:rsidRPr="008F0B8C" w:rsidDel="008F0B8C">
          <w:rPr>
            <w:rStyle w:val="Hyperlink"/>
            <w:noProof/>
            <w:lang w:val="en-GB"/>
            <w:rPrChange w:id="68" w:author="davidg" w:date="2010-04-16T19:03:00Z">
              <w:rPr>
                <w:rStyle w:val="Hyperlink"/>
                <w:noProof/>
              </w:rPr>
            </w:rPrChange>
          </w:rPr>
          <w:delText>Accreditation process</w:delText>
        </w:r>
        <w:r w:rsidRPr="0097667F" w:rsidDel="008F0B8C">
          <w:rPr>
            <w:noProof/>
            <w:webHidden/>
            <w:lang w:val="en-GB"/>
            <w:rPrChange w:id="69" w:author="davidg" w:date="2010-04-16T18:42:00Z">
              <w:rPr>
                <w:noProof/>
                <w:webHidden/>
              </w:rPr>
            </w:rPrChange>
          </w:rPr>
          <w:tab/>
          <w:delText>2</w:delText>
        </w:r>
      </w:del>
    </w:p>
    <w:p w:rsidR="0097667F" w:rsidRPr="0097667F" w:rsidDel="008F0B8C" w:rsidRDefault="0097667F">
      <w:pPr>
        <w:pStyle w:val="TOC1"/>
        <w:tabs>
          <w:tab w:val="left" w:pos="400"/>
          <w:tab w:val="right" w:leader="dot" w:pos="8303"/>
        </w:tabs>
        <w:rPr>
          <w:del w:id="70" w:author="davidg" w:date="2010-04-16T19:03:00Z"/>
          <w:rFonts w:asciiTheme="minorHAnsi" w:eastAsiaTheme="minorEastAsia" w:hAnsiTheme="minorHAnsi" w:cstheme="minorBidi"/>
          <w:noProof/>
          <w:spacing w:val="0"/>
          <w:sz w:val="22"/>
          <w:szCs w:val="22"/>
          <w:lang w:val="en-GB"/>
          <w:rPrChange w:id="71" w:author="davidg" w:date="2010-04-16T18:42:00Z">
            <w:rPr>
              <w:del w:id="72" w:author="davidg" w:date="2010-04-16T19:03:00Z"/>
              <w:rFonts w:asciiTheme="minorHAnsi" w:eastAsiaTheme="minorEastAsia" w:hAnsiTheme="minorHAnsi" w:cstheme="minorBidi"/>
              <w:noProof/>
              <w:spacing w:val="0"/>
              <w:sz w:val="22"/>
              <w:szCs w:val="22"/>
            </w:rPr>
          </w:rPrChange>
        </w:rPr>
      </w:pPr>
      <w:del w:id="73" w:author="davidg" w:date="2010-04-16T19:03:00Z">
        <w:r w:rsidRPr="008F0B8C" w:rsidDel="008F0B8C">
          <w:rPr>
            <w:rStyle w:val="Hyperlink"/>
            <w:noProof/>
            <w:lang w:val="en-GB"/>
            <w:rPrChange w:id="74" w:author="davidg" w:date="2010-04-16T19:03:00Z">
              <w:rPr>
                <w:rStyle w:val="Hyperlink"/>
                <w:noProof/>
              </w:rPr>
            </w:rPrChange>
          </w:rPr>
          <w:delText>3</w:delText>
        </w:r>
        <w:r w:rsidRPr="0097667F" w:rsidDel="008F0B8C">
          <w:rPr>
            <w:rFonts w:asciiTheme="minorHAnsi" w:eastAsiaTheme="minorEastAsia" w:hAnsiTheme="minorHAnsi" w:cstheme="minorBidi"/>
            <w:noProof/>
            <w:spacing w:val="0"/>
            <w:sz w:val="22"/>
            <w:szCs w:val="22"/>
            <w:lang w:val="en-GB"/>
            <w:rPrChange w:id="75" w:author="davidg" w:date="2010-04-16T18:42:00Z">
              <w:rPr>
                <w:rFonts w:asciiTheme="minorHAnsi" w:eastAsiaTheme="minorEastAsia" w:hAnsiTheme="minorHAnsi" w:cstheme="minorBidi"/>
                <w:noProof/>
                <w:spacing w:val="0"/>
                <w:sz w:val="22"/>
                <w:szCs w:val="22"/>
              </w:rPr>
            </w:rPrChange>
          </w:rPr>
          <w:tab/>
        </w:r>
        <w:r w:rsidRPr="008F0B8C" w:rsidDel="008F0B8C">
          <w:rPr>
            <w:rStyle w:val="Hyperlink"/>
            <w:noProof/>
            <w:lang w:val="en-GB"/>
            <w:rPrChange w:id="76" w:author="davidg" w:date="2010-04-16T19:03:00Z">
              <w:rPr>
                <w:rStyle w:val="Hyperlink"/>
                <w:noProof/>
              </w:rPr>
            </w:rPrChange>
          </w:rPr>
          <w:delText>Registration process</w:delText>
        </w:r>
        <w:r w:rsidRPr="0097667F" w:rsidDel="008F0B8C">
          <w:rPr>
            <w:noProof/>
            <w:webHidden/>
            <w:lang w:val="en-GB"/>
            <w:rPrChange w:id="77" w:author="davidg" w:date="2010-04-16T18:42:00Z">
              <w:rPr>
                <w:noProof/>
                <w:webHidden/>
              </w:rPr>
            </w:rPrChange>
          </w:rPr>
          <w:tab/>
          <w:delText>2</w:delText>
        </w:r>
      </w:del>
    </w:p>
    <w:p w:rsidR="0097667F" w:rsidRPr="0097667F" w:rsidDel="008F0B8C" w:rsidRDefault="0097667F">
      <w:pPr>
        <w:pStyle w:val="TOC1"/>
        <w:tabs>
          <w:tab w:val="left" w:pos="400"/>
          <w:tab w:val="right" w:leader="dot" w:pos="8303"/>
        </w:tabs>
        <w:rPr>
          <w:del w:id="78" w:author="davidg" w:date="2010-04-16T19:03:00Z"/>
          <w:rFonts w:asciiTheme="minorHAnsi" w:eastAsiaTheme="minorEastAsia" w:hAnsiTheme="minorHAnsi" w:cstheme="minorBidi"/>
          <w:noProof/>
          <w:spacing w:val="0"/>
          <w:sz w:val="22"/>
          <w:szCs w:val="22"/>
          <w:lang w:val="en-GB"/>
          <w:rPrChange w:id="79" w:author="davidg" w:date="2010-04-16T18:42:00Z">
            <w:rPr>
              <w:del w:id="80" w:author="davidg" w:date="2010-04-16T19:03:00Z"/>
              <w:rFonts w:asciiTheme="minorHAnsi" w:eastAsiaTheme="minorEastAsia" w:hAnsiTheme="minorHAnsi" w:cstheme="minorBidi"/>
              <w:noProof/>
              <w:spacing w:val="0"/>
              <w:sz w:val="22"/>
              <w:szCs w:val="22"/>
            </w:rPr>
          </w:rPrChange>
        </w:rPr>
      </w:pPr>
      <w:del w:id="81" w:author="davidg" w:date="2010-04-16T19:03:00Z">
        <w:r w:rsidRPr="008F0B8C" w:rsidDel="008F0B8C">
          <w:rPr>
            <w:rStyle w:val="Hyperlink"/>
            <w:noProof/>
            <w:lang w:val="en-GB"/>
            <w:rPrChange w:id="82" w:author="davidg" w:date="2010-04-16T19:03:00Z">
              <w:rPr>
                <w:rStyle w:val="Hyperlink"/>
                <w:noProof/>
              </w:rPr>
            </w:rPrChange>
          </w:rPr>
          <w:delText>4</w:delText>
        </w:r>
        <w:r w:rsidRPr="0097667F" w:rsidDel="008F0B8C">
          <w:rPr>
            <w:rFonts w:asciiTheme="minorHAnsi" w:eastAsiaTheme="minorEastAsia" w:hAnsiTheme="minorHAnsi" w:cstheme="minorBidi"/>
            <w:noProof/>
            <w:spacing w:val="0"/>
            <w:sz w:val="22"/>
            <w:szCs w:val="22"/>
            <w:lang w:val="en-GB"/>
            <w:rPrChange w:id="83" w:author="davidg" w:date="2010-04-16T18:42:00Z">
              <w:rPr>
                <w:rFonts w:asciiTheme="minorHAnsi" w:eastAsiaTheme="minorEastAsia" w:hAnsiTheme="minorHAnsi" w:cstheme="minorBidi"/>
                <w:noProof/>
                <w:spacing w:val="0"/>
                <w:sz w:val="22"/>
                <w:szCs w:val="22"/>
              </w:rPr>
            </w:rPrChange>
          </w:rPr>
          <w:tab/>
        </w:r>
        <w:r w:rsidRPr="008F0B8C" w:rsidDel="008F0B8C">
          <w:rPr>
            <w:rStyle w:val="Hyperlink"/>
            <w:noProof/>
            <w:lang w:val="en-GB"/>
            <w:rPrChange w:id="84" w:author="davidg" w:date="2010-04-16T19:03:00Z">
              <w:rPr>
                <w:rStyle w:val="Hyperlink"/>
                <w:noProof/>
              </w:rPr>
            </w:rPrChange>
          </w:rPr>
          <w:delText>Acceptance</w:delText>
        </w:r>
        <w:r w:rsidRPr="0097667F" w:rsidDel="008F0B8C">
          <w:rPr>
            <w:noProof/>
            <w:webHidden/>
            <w:lang w:val="en-GB"/>
            <w:rPrChange w:id="85" w:author="davidg" w:date="2010-04-16T18:42:00Z">
              <w:rPr>
                <w:noProof/>
                <w:webHidden/>
              </w:rPr>
            </w:rPrChange>
          </w:rPr>
          <w:tab/>
          <w:delText>3</w:delText>
        </w:r>
      </w:del>
    </w:p>
    <w:p w:rsidR="0097667F" w:rsidRPr="0097667F" w:rsidDel="008F0B8C" w:rsidRDefault="0097667F">
      <w:pPr>
        <w:pStyle w:val="TOC1"/>
        <w:tabs>
          <w:tab w:val="left" w:pos="400"/>
          <w:tab w:val="right" w:leader="dot" w:pos="8303"/>
        </w:tabs>
        <w:rPr>
          <w:del w:id="86" w:author="davidg" w:date="2010-04-16T19:03:00Z"/>
          <w:rFonts w:asciiTheme="minorHAnsi" w:eastAsiaTheme="minorEastAsia" w:hAnsiTheme="minorHAnsi" w:cstheme="minorBidi"/>
          <w:noProof/>
          <w:spacing w:val="0"/>
          <w:sz w:val="22"/>
          <w:szCs w:val="22"/>
          <w:lang w:val="en-GB"/>
          <w:rPrChange w:id="87" w:author="davidg" w:date="2010-04-16T18:42:00Z">
            <w:rPr>
              <w:del w:id="88" w:author="davidg" w:date="2010-04-16T19:03:00Z"/>
              <w:rFonts w:asciiTheme="minorHAnsi" w:eastAsiaTheme="minorEastAsia" w:hAnsiTheme="minorHAnsi" w:cstheme="minorBidi"/>
              <w:noProof/>
              <w:spacing w:val="0"/>
              <w:sz w:val="22"/>
              <w:szCs w:val="22"/>
            </w:rPr>
          </w:rPrChange>
        </w:rPr>
      </w:pPr>
      <w:del w:id="89" w:author="davidg" w:date="2010-04-16T19:03:00Z">
        <w:r w:rsidRPr="008F0B8C" w:rsidDel="008F0B8C">
          <w:rPr>
            <w:rStyle w:val="Hyperlink"/>
            <w:noProof/>
            <w:lang w:val="en-GB"/>
            <w:rPrChange w:id="90" w:author="davidg" w:date="2010-04-16T19:03:00Z">
              <w:rPr>
                <w:rStyle w:val="Hyperlink"/>
                <w:noProof/>
              </w:rPr>
            </w:rPrChange>
          </w:rPr>
          <w:delText>5</w:delText>
        </w:r>
        <w:r w:rsidRPr="0097667F" w:rsidDel="008F0B8C">
          <w:rPr>
            <w:rFonts w:asciiTheme="minorHAnsi" w:eastAsiaTheme="minorEastAsia" w:hAnsiTheme="minorHAnsi" w:cstheme="minorBidi"/>
            <w:noProof/>
            <w:spacing w:val="0"/>
            <w:sz w:val="22"/>
            <w:szCs w:val="22"/>
            <w:lang w:val="en-GB"/>
            <w:rPrChange w:id="91" w:author="davidg" w:date="2010-04-16T18:42:00Z">
              <w:rPr>
                <w:rFonts w:asciiTheme="minorHAnsi" w:eastAsiaTheme="minorEastAsia" w:hAnsiTheme="minorHAnsi" w:cstheme="minorBidi"/>
                <w:noProof/>
                <w:spacing w:val="0"/>
                <w:sz w:val="22"/>
                <w:szCs w:val="22"/>
              </w:rPr>
            </w:rPrChange>
          </w:rPr>
          <w:tab/>
        </w:r>
        <w:r w:rsidRPr="008F0B8C" w:rsidDel="008F0B8C">
          <w:rPr>
            <w:rStyle w:val="Hyperlink"/>
            <w:noProof/>
            <w:lang w:val="en-GB"/>
            <w:rPrChange w:id="92" w:author="davidg" w:date="2010-04-16T19:03:00Z">
              <w:rPr>
                <w:rStyle w:val="Hyperlink"/>
                <w:noProof/>
              </w:rPr>
            </w:rPrChange>
          </w:rPr>
          <w:delText>Modifications</w:delText>
        </w:r>
        <w:r w:rsidRPr="0097667F" w:rsidDel="008F0B8C">
          <w:rPr>
            <w:noProof/>
            <w:webHidden/>
            <w:lang w:val="en-GB"/>
            <w:rPrChange w:id="93" w:author="davidg" w:date="2010-04-16T18:42:00Z">
              <w:rPr>
                <w:noProof/>
                <w:webHidden/>
              </w:rPr>
            </w:rPrChange>
          </w:rPr>
          <w:tab/>
          <w:delText>3</w:delText>
        </w:r>
      </w:del>
    </w:p>
    <w:p w:rsidR="0097667F" w:rsidRPr="0097667F" w:rsidDel="008F0B8C" w:rsidRDefault="0097667F">
      <w:pPr>
        <w:pStyle w:val="TOC1"/>
        <w:tabs>
          <w:tab w:val="right" w:leader="dot" w:pos="8303"/>
        </w:tabs>
        <w:rPr>
          <w:del w:id="94" w:author="davidg" w:date="2010-04-16T19:03:00Z"/>
          <w:rFonts w:asciiTheme="minorHAnsi" w:eastAsiaTheme="minorEastAsia" w:hAnsiTheme="minorHAnsi" w:cstheme="minorBidi"/>
          <w:noProof/>
          <w:spacing w:val="0"/>
          <w:sz w:val="22"/>
          <w:szCs w:val="22"/>
          <w:lang w:val="en-GB"/>
          <w:rPrChange w:id="95" w:author="davidg" w:date="2010-04-16T18:42:00Z">
            <w:rPr>
              <w:del w:id="96" w:author="davidg" w:date="2010-04-16T19:03:00Z"/>
              <w:rFonts w:asciiTheme="minorHAnsi" w:eastAsiaTheme="minorEastAsia" w:hAnsiTheme="minorHAnsi" w:cstheme="minorBidi"/>
              <w:noProof/>
              <w:spacing w:val="0"/>
              <w:sz w:val="22"/>
              <w:szCs w:val="22"/>
            </w:rPr>
          </w:rPrChange>
        </w:rPr>
      </w:pPr>
      <w:del w:id="97" w:author="davidg" w:date="2010-04-16T19:03:00Z">
        <w:r w:rsidRPr="008F0B8C" w:rsidDel="008F0B8C">
          <w:rPr>
            <w:rStyle w:val="Hyperlink"/>
            <w:noProof/>
            <w:lang w:val="en-GB"/>
            <w:rPrChange w:id="98" w:author="davidg" w:date="2010-04-16T19:03:00Z">
              <w:rPr>
                <w:rStyle w:val="Hyperlink"/>
                <w:noProof/>
              </w:rPr>
            </w:rPrChange>
          </w:rPr>
          <w:delText>6</w:delText>
        </w:r>
        <w:r w:rsidRPr="0097667F" w:rsidDel="008F0B8C">
          <w:rPr>
            <w:noProof/>
            <w:webHidden/>
            <w:lang w:val="en-GB"/>
            <w:rPrChange w:id="99" w:author="davidg" w:date="2010-04-16T18:42:00Z">
              <w:rPr>
                <w:noProof/>
                <w:webHidden/>
              </w:rPr>
            </w:rPrChange>
          </w:rPr>
          <w:tab/>
          <w:delText>3</w:delText>
        </w:r>
      </w:del>
    </w:p>
    <w:p w:rsidR="006F796E" w:rsidRPr="0097667F" w:rsidRDefault="006F796E">
      <w:pPr>
        <w:rPr>
          <w:lang w:val="en-GB"/>
        </w:rPr>
      </w:pPr>
      <w:r w:rsidRPr="0097667F">
        <w:rPr>
          <w:lang w:val="en-GB"/>
          <w:rPrChange w:id="100" w:author="davidg" w:date="2010-04-16T18:42:00Z">
            <w:rPr>
              <w:lang w:val="en-GB"/>
            </w:rPr>
          </w:rPrChange>
        </w:rPr>
        <w:fldChar w:fldCharType="end"/>
      </w:r>
    </w:p>
    <w:p w:rsidR="006F796E" w:rsidRPr="0097667F" w:rsidRDefault="006F796E">
      <w:pPr>
        <w:rPr>
          <w:lang w:val="en-GB"/>
        </w:rPr>
      </w:pPr>
    </w:p>
    <w:p w:rsidR="006F796E" w:rsidRPr="0097667F" w:rsidRDefault="006F796E">
      <w:pPr>
        <w:rPr>
          <w:lang w:val="en-GB"/>
          <w:rPrChange w:id="101" w:author="davidg" w:date="2010-04-16T18:42:00Z">
            <w:rPr>
              <w:lang w:val="en-GB"/>
            </w:rPr>
          </w:rPrChange>
        </w:rPr>
      </w:pPr>
    </w:p>
    <w:p w:rsidR="006F796E" w:rsidRPr="0097667F" w:rsidRDefault="006F796E">
      <w:pPr>
        <w:rPr>
          <w:lang w:val="en-GB"/>
          <w:rPrChange w:id="102" w:author="davidg" w:date="2010-04-16T18:42:00Z">
            <w:rPr>
              <w:lang w:val="en-GB"/>
            </w:rPr>
          </w:rPrChange>
        </w:rPr>
      </w:pPr>
    </w:p>
    <w:p w:rsidR="006F796E" w:rsidRPr="0097667F" w:rsidRDefault="006F796E">
      <w:pPr>
        <w:rPr>
          <w:lang w:val="en-GB"/>
          <w:rPrChange w:id="103" w:author="davidg" w:date="2010-04-16T18:42:00Z">
            <w:rPr>
              <w:lang w:val="en-GB"/>
            </w:rPr>
          </w:rPrChange>
        </w:rPr>
      </w:pPr>
    </w:p>
    <w:p w:rsidR="006F796E" w:rsidRPr="0097667F" w:rsidRDefault="006F796E">
      <w:pPr>
        <w:rPr>
          <w:lang w:val="en-GB"/>
          <w:rPrChange w:id="104" w:author="davidg" w:date="2010-04-16T18:42:00Z">
            <w:rPr>
              <w:lang w:val="en-GB"/>
            </w:rPr>
          </w:rPrChange>
        </w:rPr>
        <w:sectPr w:rsidR="006F796E" w:rsidRPr="0097667F">
          <w:headerReference w:type="default" r:id="rId7"/>
          <w:footerReference w:type="default" r:id="rId8"/>
          <w:headerReference w:type="first" r:id="rId9"/>
          <w:footerReference w:type="first" r:id="rId10"/>
          <w:type w:val="continuous"/>
          <w:pgSz w:w="11907" w:h="16840" w:code="9"/>
          <w:pgMar w:top="4321" w:right="1797" w:bottom="1440" w:left="1797" w:header="958" w:footer="720" w:gutter="0"/>
          <w:cols w:space="720"/>
          <w:titlePg/>
        </w:sectPr>
      </w:pPr>
    </w:p>
    <w:p w:rsidR="001071F8" w:rsidRPr="0097667F" w:rsidRDefault="006F796E" w:rsidP="001071F8">
      <w:pPr>
        <w:pStyle w:val="Heading1"/>
        <w:rPr>
          <w:lang w:val="en-GB"/>
          <w:rPrChange w:id="117" w:author="davidg" w:date="2010-04-16T18:42:00Z">
            <w:rPr/>
          </w:rPrChange>
        </w:rPr>
      </w:pPr>
      <w:r w:rsidRPr="0097667F">
        <w:rPr>
          <w:spacing w:val="-5"/>
          <w:kern w:val="0"/>
          <w:lang w:val="en-GB"/>
          <w:rPrChange w:id="118" w:author="davidg" w:date="2010-04-16T18:42:00Z">
            <w:rPr>
              <w:spacing w:val="-5"/>
              <w:kern w:val="0"/>
            </w:rPr>
          </w:rPrChange>
        </w:rPr>
        <w:lastRenderedPageBreak/>
        <w:br w:type="page"/>
      </w:r>
      <w:bookmarkStart w:id="119" w:name="_Toc259220866"/>
      <w:r w:rsidR="001071F8" w:rsidRPr="0097667F">
        <w:rPr>
          <w:lang w:val="en-GB"/>
          <w:rPrChange w:id="120" w:author="davidg" w:date="2010-04-16T18:42:00Z">
            <w:rPr/>
          </w:rPrChange>
        </w:rPr>
        <w:lastRenderedPageBreak/>
        <w:t xml:space="preserve">Membership </w:t>
      </w:r>
      <w:del w:id="121" w:author="davidg" w:date="2010-04-16T18:56:00Z">
        <w:r w:rsidR="001071F8" w:rsidRPr="0097667F" w:rsidDel="009275A9">
          <w:rPr>
            <w:lang w:val="en-GB"/>
            <w:rPrChange w:id="122" w:author="davidg" w:date="2010-04-16T18:42:00Z">
              <w:rPr/>
            </w:rPrChange>
          </w:rPr>
          <w:delText>requests</w:delText>
        </w:r>
      </w:del>
      <w:ins w:id="123" w:author="davidg" w:date="2010-04-16T18:56:00Z">
        <w:r w:rsidR="009275A9">
          <w:rPr>
            <w:lang w:val="en-GB"/>
          </w:rPr>
          <w:t>R</w:t>
        </w:r>
        <w:r w:rsidR="009275A9" w:rsidRPr="0097667F">
          <w:rPr>
            <w:lang w:val="en-GB"/>
            <w:rPrChange w:id="124" w:author="davidg" w:date="2010-04-16T18:42:00Z">
              <w:rPr/>
            </w:rPrChange>
          </w:rPr>
          <w:t>equests</w:t>
        </w:r>
      </w:ins>
      <w:bookmarkEnd w:id="119"/>
    </w:p>
    <w:p w:rsidR="001071F8" w:rsidRPr="0097667F" w:rsidDel="0097667F" w:rsidRDefault="001071F8" w:rsidP="001071F8">
      <w:pPr>
        <w:rPr>
          <w:del w:id="125" w:author="davidg" w:date="2010-04-16T18:43:00Z"/>
          <w:lang w:val="en-GB"/>
          <w:rPrChange w:id="126" w:author="davidg" w:date="2010-04-16T18:42:00Z">
            <w:rPr>
              <w:del w:id="127" w:author="davidg" w:date="2010-04-16T18:43:00Z"/>
            </w:rPr>
          </w:rPrChange>
        </w:rPr>
      </w:pPr>
      <w:r w:rsidRPr="0097667F">
        <w:rPr>
          <w:lang w:val="en-GB"/>
          <w:rPrChange w:id="128" w:author="davidg" w:date="2010-04-16T18:42:00Z">
            <w:rPr/>
          </w:rPrChange>
        </w:rPr>
        <w:t>A</w:t>
      </w:r>
      <w:ins w:id="129" w:author="davidg" w:date="2010-04-16T18:42:00Z">
        <w:r w:rsidR="0097667F" w:rsidRPr="0097667F">
          <w:rPr>
            <w:lang w:val="en-GB"/>
            <w:rPrChange w:id="130" w:author="davidg" w:date="2010-04-16T18:42:00Z">
              <w:rPr/>
            </w:rPrChange>
          </w:rPr>
          <w:t>ny</w:t>
        </w:r>
      </w:ins>
      <w:r w:rsidRPr="0097667F">
        <w:rPr>
          <w:lang w:val="en-GB"/>
          <w:rPrChange w:id="131" w:author="davidg" w:date="2010-04-16T18:42:00Z">
            <w:rPr/>
          </w:rPrChange>
        </w:rPr>
        <w:t xml:space="preserve"> community or organisation</w:t>
      </w:r>
      <w:ins w:id="132" w:author="davidg" w:date="2010-04-16T18:43:00Z">
        <w:r w:rsidR="0097667F">
          <w:rPr>
            <w:lang w:val="en-GB"/>
          </w:rPr>
          <w:t xml:space="preserve"> eligible for membership under the Charter of the EUGridPMA</w:t>
        </w:r>
      </w:ins>
      <w:r w:rsidRPr="0097667F">
        <w:rPr>
          <w:lang w:val="en-GB"/>
          <w:rPrChange w:id="133" w:author="davidg" w:date="2010-04-16T18:42:00Z">
            <w:rPr/>
          </w:rPrChange>
        </w:rPr>
        <w:t xml:space="preserve"> can apply for </w:t>
      </w:r>
      <w:ins w:id="134" w:author="davidg" w:date="2010-04-16T18:43:00Z">
        <w:r w:rsidR="0097667F">
          <w:rPr>
            <w:lang w:val="en-GB"/>
          </w:rPr>
          <w:t xml:space="preserve">such </w:t>
        </w:r>
      </w:ins>
      <w:r w:rsidRPr="0097667F">
        <w:rPr>
          <w:lang w:val="en-GB"/>
          <w:rPrChange w:id="135" w:author="davidg" w:date="2010-04-16T18:42:00Z">
            <w:rPr/>
          </w:rPrChange>
        </w:rPr>
        <w:t>membership by sending a request to the PMA Chair</w:t>
      </w:r>
      <w:del w:id="136" w:author="davidg" w:date="2010-04-16T18:43:00Z">
        <w:r w:rsidRPr="0097667F" w:rsidDel="0097667F">
          <w:rPr>
            <w:lang w:val="en-GB"/>
            <w:rPrChange w:id="137" w:author="davidg" w:date="2010-04-16T18:42:00Z">
              <w:rPr/>
            </w:rPrChange>
          </w:rPr>
          <w:delText>. Such requests should come from:</w:delText>
        </w:r>
      </w:del>
    </w:p>
    <w:p w:rsidR="001071F8" w:rsidRPr="0097667F" w:rsidDel="0097667F" w:rsidRDefault="001071F8" w:rsidP="001071F8">
      <w:pPr>
        <w:numPr>
          <w:ilvl w:val="0"/>
          <w:numId w:val="7"/>
        </w:numPr>
        <w:spacing w:after="60"/>
        <w:jc w:val="left"/>
        <w:rPr>
          <w:del w:id="138" w:author="davidg" w:date="2010-04-16T18:43:00Z"/>
          <w:lang w:val="en-GB"/>
          <w:rPrChange w:id="139" w:author="davidg" w:date="2010-04-16T18:42:00Z">
            <w:rPr>
              <w:del w:id="140" w:author="davidg" w:date="2010-04-16T18:43:00Z"/>
            </w:rPr>
          </w:rPrChange>
        </w:rPr>
      </w:pPr>
      <w:del w:id="141" w:author="davidg" w:date="2010-04-16T18:43:00Z">
        <w:r w:rsidRPr="0097667F" w:rsidDel="0097667F">
          <w:rPr>
            <w:lang w:val="en-GB"/>
            <w:rPrChange w:id="142" w:author="davidg" w:date="2010-04-16T18:42:00Z">
              <w:rPr/>
            </w:rPrChange>
          </w:rPr>
          <w:delText>Authorities that intend to join the common trust domain; or</w:delText>
        </w:r>
      </w:del>
    </w:p>
    <w:p w:rsidR="009275A9" w:rsidRDefault="001071F8" w:rsidP="0097667F">
      <w:pPr>
        <w:rPr>
          <w:ins w:id="143" w:author="davidg" w:date="2010-04-16T18:56:00Z"/>
          <w:lang w:val="en-GB"/>
        </w:rPr>
        <w:pPrChange w:id="144" w:author="davidg" w:date="2010-04-16T18:43:00Z">
          <w:pPr>
            <w:numPr>
              <w:numId w:val="7"/>
            </w:numPr>
            <w:tabs>
              <w:tab w:val="num" w:pos="720"/>
            </w:tabs>
            <w:spacing w:after="60"/>
            <w:ind w:left="720" w:hanging="360"/>
            <w:jc w:val="left"/>
          </w:pPr>
        </w:pPrChange>
      </w:pPr>
      <w:del w:id="145" w:author="davidg" w:date="2010-04-16T18:43:00Z">
        <w:r w:rsidRPr="0097667F" w:rsidDel="0097667F">
          <w:rPr>
            <w:lang w:val="en-GB"/>
            <w:rPrChange w:id="146" w:author="davidg" w:date="2010-04-16T18:42:00Z">
              <w:rPr/>
            </w:rPrChange>
          </w:rPr>
          <w:delText>Major relying parties, as defined in section 3 of the EUGridPMA Charter</w:delText>
        </w:r>
      </w:del>
      <w:ins w:id="147" w:author="davidg" w:date="2010-04-16T18:43:00Z">
        <w:r w:rsidR="0097667F">
          <w:rPr>
            <w:lang w:val="en-GB"/>
          </w:rPr>
          <w:t xml:space="preserve">. </w:t>
        </w:r>
      </w:ins>
      <w:ins w:id="148" w:author="davidg" w:date="2010-04-16T18:55:00Z">
        <w:r w:rsidR="009275A9">
          <w:rPr>
            <w:lang w:val="en-GB"/>
          </w:rPr>
          <w:t>R</w:t>
        </w:r>
      </w:ins>
      <w:ins w:id="149" w:author="davidg" w:date="2010-04-16T18:43:00Z">
        <w:r w:rsidR="0097667F">
          <w:rPr>
            <w:lang w:val="en-GB"/>
          </w:rPr>
          <w:t xml:space="preserve">equests for membership may be submitted </w:t>
        </w:r>
      </w:ins>
      <w:ins w:id="150" w:author="davidg" w:date="2010-04-16T18:44:00Z">
        <w:r w:rsidR="0097667F">
          <w:rPr>
            <w:lang w:val="en-GB"/>
          </w:rPr>
          <w:t xml:space="preserve">on </w:t>
        </w:r>
      </w:ins>
      <w:ins w:id="151" w:author="davidg" w:date="2010-04-16T18:43:00Z">
        <w:r w:rsidR="0097667F">
          <w:rPr>
            <w:lang w:val="en-GB"/>
          </w:rPr>
          <w:t xml:space="preserve">paper or </w:t>
        </w:r>
      </w:ins>
      <w:ins w:id="152" w:author="davidg" w:date="2010-04-16T18:44:00Z">
        <w:r w:rsidR="0097667F">
          <w:rPr>
            <w:lang w:val="en-GB"/>
          </w:rPr>
          <w:t xml:space="preserve">in </w:t>
        </w:r>
      </w:ins>
      <w:ins w:id="153" w:author="davidg" w:date="2010-04-16T18:43:00Z">
        <w:r w:rsidR="0097667F">
          <w:rPr>
            <w:lang w:val="en-GB"/>
          </w:rPr>
          <w:t>electronic</w:t>
        </w:r>
      </w:ins>
      <w:ins w:id="154" w:author="davidg" w:date="2010-04-16T18:44:00Z">
        <w:r w:rsidR="0097667F">
          <w:rPr>
            <w:lang w:val="en-GB"/>
          </w:rPr>
          <w:t xml:space="preserve"> form, should contain </w:t>
        </w:r>
      </w:ins>
      <w:ins w:id="155" w:author="davidg" w:date="2010-04-16T18:45:00Z">
        <w:r w:rsidR="0097667F">
          <w:rPr>
            <w:lang w:val="en-GB"/>
          </w:rPr>
          <w:t xml:space="preserve">enough information to verify eligibility of the </w:t>
        </w:r>
        <w:r w:rsidR="009275A9">
          <w:rPr>
            <w:lang w:val="en-GB"/>
          </w:rPr>
          <w:t>prospective member</w:t>
        </w:r>
      </w:ins>
      <w:ins w:id="156" w:author="davidg" w:date="2010-04-16T18:56:00Z">
        <w:r w:rsidR="009275A9">
          <w:rPr>
            <w:lang w:val="en-GB"/>
          </w:rPr>
          <w:t>.</w:t>
        </w:r>
      </w:ins>
      <w:ins w:id="157" w:author="davidg" w:date="2010-04-16T18:45:00Z">
        <w:r w:rsidR="0097667F">
          <w:rPr>
            <w:lang w:val="en-GB"/>
          </w:rPr>
          <w:t xml:space="preserve"> </w:t>
        </w:r>
      </w:ins>
    </w:p>
    <w:p w:rsidR="009275A9" w:rsidRDefault="009275A9" w:rsidP="0097667F">
      <w:pPr>
        <w:rPr>
          <w:ins w:id="158" w:author="davidg" w:date="2010-04-16T18:56:00Z"/>
          <w:lang w:val="en-GB"/>
        </w:rPr>
        <w:pPrChange w:id="159" w:author="davidg" w:date="2010-04-16T18:43:00Z">
          <w:pPr>
            <w:numPr>
              <w:numId w:val="7"/>
            </w:numPr>
            <w:tabs>
              <w:tab w:val="num" w:pos="720"/>
            </w:tabs>
            <w:spacing w:after="60"/>
            <w:ind w:left="720" w:hanging="360"/>
            <w:jc w:val="left"/>
          </w:pPr>
        </w:pPrChange>
      </w:pPr>
    </w:p>
    <w:p w:rsidR="001071F8" w:rsidRDefault="009275A9" w:rsidP="0097667F">
      <w:pPr>
        <w:rPr>
          <w:ins w:id="160" w:author="davidg" w:date="2010-04-16T18:44:00Z"/>
          <w:lang w:val="en-GB"/>
        </w:rPr>
        <w:pPrChange w:id="161" w:author="davidg" w:date="2010-04-16T18:43:00Z">
          <w:pPr>
            <w:numPr>
              <w:numId w:val="7"/>
            </w:numPr>
            <w:tabs>
              <w:tab w:val="num" w:pos="720"/>
            </w:tabs>
            <w:spacing w:after="60"/>
            <w:ind w:left="720" w:hanging="360"/>
            <w:jc w:val="left"/>
          </w:pPr>
        </w:pPrChange>
      </w:pPr>
      <w:ins w:id="162" w:author="davidg" w:date="2010-04-16T18:56:00Z">
        <w:r>
          <w:rPr>
            <w:lang w:val="en-GB"/>
          </w:rPr>
          <w:t xml:space="preserve">The </w:t>
        </w:r>
      </w:ins>
      <w:ins w:id="163" w:author="davidg" w:date="2010-04-16T18:44:00Z">
        <w:r w:rsidR="0097667F">
          <w:rPr>
            <w:lang w:val="en-GB"/>
          </w:rPr>
          <w:t>following information</w:t>
        </w:r>
      </w:ins>
      <w:ins w:id="164" w:author="davidg" w:date="2010-04-16T18:56:00Z">
        <w:r>
          <w:rPr>
            <w:lang w:val="en-GB"/>
          </w:rPr>
          <w:t xml:space="preserve"> should be presented in the membership request</w:t>
        </w:r>
      </w:ins>
      <w:ins w:id="165" w:author="davidg" w:date="2010-04-16T18:44:00Z">
        <w:r w:rsidR="0097667F">
          <w:rPr>
            <w:lang w:val="en-GB"/>
          </w:rPr>
          <w:t>:</w:t>
        </w:r>
      </w:ins>
    </w:p>
    <w:p w:rsidR="0097667F" w:rsidRDefault="0097667F" w:rsidP="0097667F">
      <w:pPr>
        <w:rPr>
          <w:ins w:id="166" w:author="davidg" w:date="2010-04-16T18:44:00Z"/>
          <w:lang w:val="en-GB"/>
        </w:rPr>
        <w:pPrChange w:id="167" w:author="davidg" w:date="2010-04-16T18:43:00Z">
          <w:pPr>
            <w:numPr>
              <w:numId w:val="7"/>
            </w:numPr>
            <w:tabs>
              <w:tab w:val="num" w:pos="720"/>
            </w:tabs>
            <w:spacing w:after="60"/>
            <w:ind w:left="720" w:hanging="360"/>
            <w:jc w:val="left"/>
          </w:pPr>
        </w:pPrChange>
      </w:pPr>
    </w:p>
    <w:p w:rsidR="0097667F" w:rsidRDefault="0097667F" w:rsidP="0097667F">
      <w:pPr>
        <w:pStyle w:val="ListParagraph"/>
        <w:numPr>
          <w:ilvl w:val="0"/>
          <w:numId w:val="9"/>
        </w:numPr>
        <w:rPr>
          <w:ins w:id="168" w:author="davidg" w:date="2010-04-16T18:45:00Z"/>
          <w:lang w:val="en-GB"/>
        </w:rPr>
        <w:pPrChange w:id="169" w:author="davidg" w:date="2010-04-16T18:44:00Z">
          <w:pPr>
            <w:numPr>
              <w:numId w:val="7"/>
            </w:numPr>
            <w:tabs>
              <w:tab w:val="num" w:pos="720"/>
            </w:tabs>
            <w:spacing w:after="60"/>
            <w:ind w:left="720" w:hanging="360"/>
            <w:jc w:val="left"/>
          </w:pPr>
        </w:pPrChange>
      </w:pPr>
      <w:ins w:id="170" w:author="davidg" w:date="2010-04-16T18:44:00Z">
        <w:r>
          <w:rPr>
            <w:lang w:val="en-GB"/>
          </w:rPr>
          <w:t xml:space="preserve">Name </w:t>
        </w:r>
      </w:ins>
      <w:ins w:id="171" w:author="davidg" w:date="2010-04-16T18:45:00Z">
        <w:r>
          <w:rPr>
            <w:lang w:val="en-GB"/>
          </w:rPr>
          <w:t>of the organisation applying for membership</w:t>
        </w:r>
      </w:ins>
    </w:p>
    <w:p w:rsidR="0097667F" w:rsidRDefault="0097667F" w:rsidP="0097667F">
      <w:pPr>
        <w:pStyle w:val="ListParagraph"/>
        <w:numPr>
          <w:ilvl w:val="0"/>
          <w:numId w:val="9"/>
        </w:numPr>
        <w:rPr>
          <w:ins w:id="172" w:author="davidg" w:date="2010-04-16T18:46:00Z"/>
          <w:lang w:val="en-GB"/>
        </w:rPr>
        <w:pPrChange w:id="173" w:author="davidg" w:date="2010-04-16T18:44:00Z">
          <w:pPr>
            <w:numPr>
              <w:numId w:val="7"/>
            </w:numPr>
            <w:tabs>
              <w:tab w:val="num" w:pos="720"/>
            </w:tabs>
            <w:spacing w:after="60"/>
            <w:ind w:left="720" w:hanging="360"/>
            <w:jc w:val="left"/>
          </w:pPr>
        </w:pPrChange>
      </w:pPr>
      <w:ins w:id="174" w:author="davidg" w:date="2010-04-16T18:45:00Z">
        <w:r>
          <w:rPr>
            <w:lang w:val="en-GB"/>
          </w:rPr>
          <w:t>Contact information for the applying organisation, incl</w:t>
        </w:r>
      </w:ins>
      <w:ins w:id="175" w:author="davidg" w:date="2010-04-16T18:46:00Z">
        <w:r>
          <w:rPr>
            <w:lang w:val="en-GB"/>
          </w:rPr>
          <w:t>u</w:t>
        </w:r>
      </w:ins>
      <w:ins w:id="176" w:author="davidg" w:date="2010-04-16T18:45:00Z">
        <w:r>
          <w:rPr>
            <w:lang w:val="en-GB"/>
          </w:rPr>
          <w:t>ding both physical and electronic addresses</w:t>
        </w:r>
      </w:ins>
    </w:p>
    <w:p w:rsidR="0097667F" w:rsidRDefault="0097667F" w:rsidP="0097667F">
      <w:pPr>
        <w:pStyle w:val="ListParagraph"/>
        <w:numPr>
          <w:ilvl w:val="0"/>
          <w:numId w:val="9"/>
        </w:numPr>
        <w:rPr>
          <w:ins w:id="177" w:author="davidg" w:date="2010-04-16T18:47:00Z"/>
          <w:lang w:val="en-GB"/>
        </w:rPr>
        <w:pPrChange w:id="178" w:author="davidg" w:date="2010-04-16T18:44:00Z">
          <w:pPr>
            <w:numPr>
              <w:numId w:val="7"/>
            </w:numPr>
            <w:tabs>
              <w:tab w:val="num" w:pos="720"/>
            </w:tabs>
            <w:spacing w:after="60"/>
            <w:ind w:left="720" w:hanging="360"/>
            <w:jc w:val="left"/>
          </w:pPr>
        </w:pPrChange>
      </w:pPr>
      <w:ins w:id="179" w:author="davidg" w:date="2010-04-16T18:46:00Z">
        <w:r>
          <w:rPr>
            <w:lang w:val="en-GB"/>
          </w:rPr>
          <w:t xml:space="preserve">Name </w:t>
        </w:r>
      </w:ins>
      <w:ins w:id="180" w:author="davidg" w:date="2010-04-16T18:50:00Z">
        <w:r w:rsidR="009275A9">
          <w:rPr>
            <w:lang w:val="en-GB"/>
          </w:rPr>
          <w:t xml:space="preserve">and contact information </w:t>
        </w:r>
      </w:ins>
      <w:ins w:id="181" w:author="davidg" w:date="2010-04-16T18:46:00Z">
        <w:r>
          <w:rPr>
            <w:lang w:val="en-GB"/>
          </w:rPr>
          <w:t xml:space="preserve">of </w:t>
        </w:r>
      </w:ins>
      <w:ins w:id="182" w:author="davidg" w:date="2010-04-16T18:50:00Z">
        <w:r w:rsidR="009275A9">
          <w:rPr>
            <w:lang w:val="en-GB"/>
          </w:rPr>
          <w:t xml:space="preserve">one </w:t>
        </w:r>
      </w:ins>
      <w:ins w:id="183" w:author="davidg" w:date="2010-04-16T18:46:00Z">
        <w:r>
          <w:rPr>
            <w:lang w:val="en-GB"/>
          </w:rPr>
          <w:t>primary and at least one alternate representative of the organisation</w:t>
        </w:r>
      </w:ins>
    </w:p>
    <w:p w:rsidR="0097667F" w:rsidRDefault="0097667F" w:rsidP="0097667F">
      <w:pPr>
        <w:pStyle w:val="ListParagraph"/>
        <w:numPr>
          <w:ilvl w:val="0"/>
          <w:numId w:val="9"/>
        </w:numPr>
        <w:rPr>
          <w:ins w:id="184" w:author="davidg" w:date="2010-04-16T18:51:00Z"/>
          <w:lang w:val="en-GB"/>
        </w:rPr>
        <w:pPrChange w:id="185" w:author="davidg" w:date="2010-04-16T18:44:00Z">
          <w:pPr>
            <w:numPr>
              <w:numId w:val="7"/>
            </w:numPr>
            <w:tabs>
              <w:tab w:val="num" w:pos="720"/>
            </w:tabs>
            <w:spacing w:after="60"/>
            <w:ind w:left="720" w:hanging="360"/>
            <w:jc w:val="left"/>
          </w:pPr>
        </w:pPrChange>
      </w:pPr>
      <w:ins w:id="186" w:author="davidg" w:date="2010-04-16T18:47:00Z">
        <w:r>
          <w:rPr>
            <w:lang w:val="en-GB"/>
          </w:rPr>
          <w:t xml:space="preserve">Description of the constituency to be represented. For </w:t>
        </w:r>
      </w:ins>
      <w:ins w:id="187" w:author="davidg" w:date="2010-04-16T18:48:00Z">
        <w:r>
          <w:rPr>
            <w:lang w:val="en-GB"/>
          </w:rPr>
          <w:t>prospective Authority members, this information should include the geographical extent of the authority and the constituency served within that geographical extent</w:t>
        </w:r>
      </w:ins>
      <w:ins w:id="188" w:author="davidg" w:date="2010-04-16T22:13:00Z">
        <w:r w:rsidR="00412908">
          <w:rPr>
            <w:lang w:val="en-GB"/>
          </w:rPr>
          <w:t>, and the Authentication Profile(s) under which the authority aims to be accredited</w:t>
        </w:r>
      </w:ins>
      <w:ins w:id="189" w:author="davidg" w:date="2010-04-16T18:48:00Z">
        <w:r>
          <w:rPr>
            <w:lang w:val="en-GB"/>
          </w:rPr>
          <w:t xml:space="preserve">. </w:t>
        </w:r>
        <w:r w:rsidR="009275A9">
          <w:rPr>
            <w:lang w:val="en-GB"/>
          </w:rPr>
          <w:t xml:space="preserve">For prospective Relying Party members, this information should include the constituency </w:t>
        </w:r>
      </w:ins>
      <w:ins w:id="190" w:author="davidg" w:date="2010-04-16T18:49:00Z">
        <w:r w:rsidR="009275A9">
          <w:rPr>
            <w:lang w:val="en-GB"/>
          </w:rPr>
          <w:t>represented, as well as a rationale as to why this constituency is not already represented through the existing Authority members single or combined</w:t>
        </w:r>
      </w:ins>
      <w:ins w:id="191" w:author="davidg" w:date="2010-04-16T18:54:00Z">
        <w:r w:rsidR="009275A9">
          <w:rPr>
            <w:lang w:val="en-GB"/>
          </w:rPr>
          <w:t>.</w:t>
        </w:r>
      </w:ins>
    </w:p>
    <w:p w:rsidR="009275A9" w:rsidRPr="0097667F" w:rsidRDefault="009275A9" w:rsidP="0097667F">
      <w:pPr>
        <w:pStyle w:val="ListParagraph"/>
        <w:numPr>
          <w:ilvl w:val="0"/>
          <w:numId w:val="9"/>
        </w:numPr>
        <w:rPr>
          <w:lang w:val="en-GB"/>
          <w:rPrChange w:id="192" w:author="davidg" w:date="2010-04-16T18:44:00Z">
            <w:rPr/>
          </w:rPrChange>
        </w:rPr>
        <w:pPrChange w:id="193" w:author="davidg" w:date="2010-04-16T18:44:00Z">
          <w:pPr>
            <w:numPr>
              <w:numId w:val="7"/>
            </w:numPr>
            <w:tabs>
              <w:tab w:val="num" w:pos="720"/>
            </w:tabs>
            <w:spacing w:after="60"/>
            <w:ind w:left="720" w:hanging="360"/>
            <w:jc w:val="left"/>
          </w:pPr>
        </w:pPrChange>
      </w:pPr>
      <w:ins w:id="194" w:author="davidg" w:date="2010-04-16T18:51:00Z">
        <w:r>
          <w:rPr>
            <w:lang w:val="en-GB"/>
          </w:rPr>
          <w:t xml:space="preserve">Prospective Authority members should describe how their </w:t>
        </w:r>
      </w:ins>
      <w:ins w:id="195" w:author="davidg" w:date="2010-04-16T18:52:00Z">
        <w:r>
          <w:rPr>
            <w:lang w:val="en-GB"/>
          </w:rPr>
          <w:t xml:space="preserve">organisation </w:t>
        </w:r>
      </w:ins>
      <w:ins w:id="196" w:author="davidg" w:date="2010-04-16T18:54:00Z">
        <w:r>
          <w:rPr>
            <w:lang w:val="en-GB"/>
          </w:rPr>
          <w:t>has</w:t>
        </w:r>
      </w:ins>
      <w:ins w:id="197" w:author="davidg" w:date="2010-04-16T18:52:00Z">
        <w:r>
          <w:rPr>
            <w:lang w:val="en-GB"/>
          </w:rPr>
          <w:t xml:space="preserve"> or will ensure appropriate and comprehensive </w:t>
        </w:r>
      </w:ins>
      <w:ins w:id="198" w:author="davidg" w:date="2010-04-16T18:54:00Z">
        <w:r>
          <w:rPr>
            <w:lang w:val="en-GB"/>
          </w:rPr>
          <w:t xml:space="preserve">coverage </w:t>
        </w:r>
      </w:ins>
      <w:ins w:id="199" w:author="davidg" w:date="2010-04-16T18:53:00Z">
        <w:r>
          <w:rPr>
            <w:lang w:val="en-GB"/>
          </w:rPr>
          <w:t>of the indicated geographical area and the target constituency</w:t>
        </w:r>
      </w:ins>
      <w:ins w:id="200" w:author="davidg" w:date="2010-04-16T18:54:00Z">
        <w:r>
          <w:rPr>
            <w:lang w:val="en-GB"/>
          </w:rPr>
          <w:t xml:space="preserve"> therein.</w:t>
        </w:r>
      </w:ins>
    </w:p>
    <w:p w:rsidR="001071F8" w:rsidRPr="0097667F" w:rsidRDefault="001071F8" w:rsidP="001071F8">
      <w:pPr>
        <w:rPr>
          <w:lang w:val="en-GB"/>
          <w:rPrChange w:id="201" w:author="davidg" w:date="2010-04-16T18:42:00Z">
            <w:rPr/>
          </w:rPrChange>
        </w:rPr>
      </w:pPr>
    </w:p>
    <w:p w:rsidR="00AE7F26" w:rsidRDefault="00AE7F26" w:rsidP="00AE7F26">
      <w:pPr>
        <w:pStyle w:val="Heading2"/>
        <w:rPr>
          <w:ins w:id="202" w:author="davidg" w:date="2010-04-16T19:02:00Z"/>
          <w:lang w:val="en-GB"/>
        </w:rPr>
        <w:pPrChange w:id="203" w:author="davidg" w:date="2010-04-16T19:02:00Z">
          <w:pPr/>
        </w:pPrChange>
      </w:pPr>
      <w:bookmarkStart w:id="204" w:name="_Toc259220867"/>
      <w:ins w:id="205" w:author="davidg" w:date="2010-04-16T19:02:00Z">
        <w:r>
          <w:rPr>
            <w:lang w:val="en-GB"/>
          </w:rPr>
          <w:t>Moderation</w:t>
        </w:r>
        <w:bookmarkEnd w:id="204"/>
      </w:ins>
    </w:p>
    <w:p w:rsidR="001071F8" w:rsidRPr="0097667F" w:rsidDel="00AE7F26" w:rsidRDefault="001071F8" w:rsidP="001071F8">
      <w:pPr>
        <w:rPr>
          <w:del w:id="206" w:author="davidg" w:date="2010-04-16T19:03:00Z"/>
          <w:lang w:val="en-GB"/>
          <w:rPrChange w:id="207" w:author="davidg" w:date="2010-04-16T18:42:00Z">
            <w:rPr>
              <w:del w:id="208" w:author="davidg" w:date="2010-04-16T19:03:00Z"/>
            </w:rPr>
          </w:rPrChange>
        </w:rPr>
      </w:pPr>
      <w:r w:rsidRPr="0097667F">
        <w:rPr>
          <w:lang w:val="en-GB"/>
          <w:rPrChange w:id="209" w:author="davidg" w:date="2010-04-16T18:42:00Z">
            <w:rPr/>
          </w:rPrChange>
        </w:rPr>
        <w:t>The PMA, or its Chair acting on behalf o</w:t>
      </w:r>
      <w:ins w:id="210" w:author="davidg" w:date="2010-04-16T18:50:00Z">
        <w:r w:rsidR="009275A9">
          <w:rPr>
            <w:lang w:val="en-GB"/>
          </w:rPr>
          <w:t>f</w:t>
        </w:r>
      </w:ins>
      <w:del w:id="211" w:author="davidg" w:date="2010-04-16T18:50:00Z">
        <w:r w:rsidRPr="0097667F" w:rsidDel="009275A9">
          <w:rPr>
            <w:lang w:val="en-GB"/>
            <w:rPrChange w:id="212" w:author="davidg" w:date="2010-04-16T18:42:00Z">
              <w:rPr/>
            </w:rPrChange>
          </w:rPr>
          <w:delText>n</w:delText>
        </w:r>
      </w:del>
      <w:r w:rsidRPr="0097667F">
        <w:rPr>
          <w:lang w:val="en-GB"/>
          <w:rPrChange w:id="213" w:author="davidg" w:date="2010-04-16T18:42:00Z">
            <w:rPr/>
          </w:rPrChange>
        </w:rPr>
        <w:t xml:space="preserve"> the PMA, may moderate </w:t>
      </w:r>
      <w:del w:id="214" w:author="davidg" w:date="2010-04-16T18:54:00Z">
        <w:r w:rsidRPr="0097667F" w:rsidDel="009275A9">
          <w:rPr>
            <w:lang w:val="en-GB"/>
            <w:rPrChange w:id="215" w:author="davidg" w:date="2010-04-16T18:42:00Z">
              <w:rPr/>
            </w:rPrChange>
          </w:rPr>
          <w:delText xml:space="preserve">such </w:delText>
        </w:r>
      </w:del>
      <w:ins w:id="216" w:author="davidg" w:date="2010-04-16T18:54:00Z">
        <w:r w:rsidR="009275A9">
          <w:rPr>
            <w:lang w:val="en-GB"/>
          </w:rPr>
          <w:t xml:space="preserve">any incoming </w:t>
        </w:r>
      </w:ins>
      <w:r w:rsidRPr="0097667F">
        <w:rPr>
          <w:lang w:val="en-GB"/>
          <w:rPrChange w:id="217" w:author="davidg" w:date="2010-04-16T18:42:00Z">
            <w:rPr/>
          </w:rPrChange>
        </w:rPr>
        <w:t>requests to ensure the procedural guidelines</w:t>
      </w:r>
      <w:ins w:id="218" w:author="davidg" w:date="2010-04-16T18:50:00Z">
        <w:r w:rsidR="009275A9">
          <w:rPr>
            <w:lang w:val="en-GB"/>
          </w:rPr>
          <w:t xml:space="preserve"> and the requirements and intent of the Charter </w:t>
        </w:r>
      </w:ins>
      <w:del w:id="219" w:author="davidg" w:date="2010-04-16T18:50:00Z">
        <w:r w:rsidRPr="0097667F" w:rsidDel="009275A9">
          <w:rPr>
            <w:lang w:val="en-GB"/>
            <w:rPrChange w:id="220" w:author="davidg" w:date="2010-04-16T18:42:00Z">
              <w:rPr/>
            </w:rPrChange>
          </w:rPr>
          <w:delText xml:space="preserve"> </w:delText>
        </w:r>
      </w:del>
      <w:r w:rsidRPr="0097667F">
        <w:rPr>
          <w:lang w:val="en-GB"/>
          <w:rPrChange w:id="221" w:author="davidg" w:date="2010-04-16T18:42:00Z">
            <w:rPr/>
          </w:rPrChange>
        </w:rPr>
        <w:t xml:space="preserve">are met and </w:t>
      </w:r>
      <w:ins w:id="222" w:author="davidg" w:date="2010-04-16T18:51:00Z">
        <w:r w:rsidR="009275A9">
          <w:rPr>
            <w:lang w:val="en-GB"/>
          </w:rPr>
          <w:t xml:space="preserve">that </w:t>
        </w:r>
      </w:ins>
      <w:r w:rsidRPr="0097667F">
        <w:rPr>
          <w:lang w:val="en-GB"/>
          <w:rPrChange w:id="223" w:author="davidg" w:date="2010-04-16T18:42:00Z">
            <w:rPr/>
          </w:rPrChange>
        </w:rPr>
        <w:t xml:space="preserve">the PMA </w:t>
      </w:r>
      <w:ins w:id="224" w:author="davidg" w:date="2010-04-16T18:51:00Z">
        <w:r w:rsidR="009275A9">
          <w:rPr>
            <w:lang w:val="en-GB"/>
          </w:rPr>
          <w:t xml:space="preserve">can </w:t>
        </w:r>
      </w:ins>
      <w:r w:rsidRPr="0097667F">
        <w:rPr>
          <w:lang w:val="en-GB"/>
          <w:rPrChange w:id="225" w:author="davidg" w:date="2010-04-16T18:42:00Z">
            <w:rPr/>
          </w:rPrChange>
        </w:rPr>
        <w:t xml:space="preserve">meets its objectives in ensuring an operational </w:t>
      </w:r>
      <w:del w:id="226" w:author="davidg" w:date="2010-04-16T18:55:00Z">
        <w:r w:rsidRPr="0097667F" w:rsidDel="009275A9">
          <w:rPr>
            <w:lang w:val="en-GB"/>
            <w:rPrChange w:id="227" w:author="davidg" w:date="2010-04-16T18:42:00Z">
              <w:rPr/>
            </w:rPrChange>
          </w:rPr>
          <w:delText xml:space="preserve">Grid </w:delText>
        </w:r>
      </w:del>
      <w:r w:rsidRPr="0097667F">
        <w:rPr>
          <w:lang w:val="en-GB"/>
          <w:rPrChange w:id="228" w:author="davidg" w:date="2010-04-16T18:42:00Z">
            <w:rPr/>
          </w:rPrChange>
        </w:rPr>
        <w:t xml:space="preserve">authentication infrastructure for e-Science. </w:t>
      </w:r>
    </w:p>
    <w:p w:rsidR="009275A9" w:rsidRDefault="006F796E" w:rsidP="001071F8">
      <w:pPr>
        <w:rPr>
          <w:ins w:id="229" w:author="davidg" w:date="2010-04-16T18:55:00Z"/>
          <w:lang w:val="en-GB"/>
        </w:rPr>
      </w:pPr>
      <w:ins w:id="230" w:author="davidg" w:date="2010-04-16T21:55:00Z">
        <w:r>
          <w:rPr>
            <w:lang w:val="en-GB"/>
          </w:rPr>
          <w:t xml:space="preserve">The Chair </w:t>
        </w:r>
      </w:ins>
      <w:ins w:id="231" w:author="davidg" w:date="2010-04-16T21:56:00Z">
        <w:r>
          <w:rPr>
            <w:lang w:val="en-GB"/>
          </w:rPr>
          <w:t xml:space="preserve">may </w:t>
        </w:r>
      </w:ins>
      <w:ins w:id="232" w:author="davidg" w:date="2010-04-16T21:55:00Z">
        <w:r>
          <w:rPr>
            <w:lang w:val="en-GB"/>
          </w:rPr>
          <w:t xml:space="preserve">consult </w:t>
        </w:r>
      </w:ins>
      <w:ins w:id="233" w:author="davidg" w:date="2010-04-16T21:56:00Z">
        <w:r>
          <w:rPr>
            <w:lang w:val="en-GB"/>
          </w:rPr>
          <w:t xml:space="preserve">confidentially </w:t>
        </w:r>
      </w:ins>
      <w:ins w:id="234" w:author="davidg" w:date="2010-04-16T21:55:00Z">
        <w:r>
          <w:rPr>
            <w:lang w:val="en-GB"/>
          </w:rPr>
          <w:t xml:space="preserve">with current PMA members on this matter if </w:t>
        </w:r>
      </w:ins>
      <w:ins w:id="235" w:author="davidg" w:date="2010-04-16T21:56:00Z">
        <w:r>
          <w:rPr>
            <w:lang w:val="en-GB"/>
          </w:rPr>
          <w:t>so required.</w:t>
        </w:r>
      </w:ins>
    </w:p>
    <w:p w:rsidR="00AE7F26" w:rsidRDefault="00AE7F26" w:rsidP="00AE7F26">
      <w:pPr>
        <w:pStyle w:val="Heading2"/>
        <w:rPr>
          <w:ins w:id="236" w:author="davidg" w:date="2010-04-16T19:02:00Z"/>
          <w:lang w:val="en-GB"/>
        </w:rPr>
        <w:pPrChange w:id="237" w:author="davidg" w:date="2010-04-16T19:02:00Z">
          <w:pPr/>
        </w:pPrChange>
      </w:pPr>
      <w:bookmarkStart w:id="238" w:name="_Toc259220868"/>
      <w:ins w:id="239" w:author="davidg" w:date="2010-04-16T19:02:00Z">
        <w:r>
          <w:rPr>
            <w:lang w:val="en-GB"/>
          </w:rPr>
          <w:t>In-person appearance</w:t>
        </w:r>
        <w:bookmarkEnd w:id="238"/>
      </w:ins>
    </w:p>
    <w:p w:rsidR="001071F8" w:rsidRPr="0097667F" w:rsidRDefault="001071F8" w:rsidP="001071F8">
      <w:pPr>
        <w:rPr>
          <w:lang w:val="en-GB"/>
          <w:rPrChange w:id="240" w:author="davidg" w:date="2010-04-16T18:42:00Z">
            <w:rPr/>
          </w:rPrChange>
        </w:rPr>
      </w:pPr>
      <w:r w:rsidRPr="0097667F">
        <w:rPr>
          <w:lang w:val="en-GB"/>
          <w:rPrChange w:id="241" w:author="davidg" w:date="2010-04-16T18:42:00Z">
            <w:rPr/>
          </w:rPrChange>
        </w:rPr>
        <w:t xml:space="preserve">Membership can be granted and authorities accredited only in face-to-face PMA meetings, and then only after an in-person appearance of a representative of the membership applicant. </w:t>
      </w:r>
    </w:p>
    <w:p w:rsidR="00AE7F26" w:rsidRDefault="001071F8" w:rsidP="001071F8">
      <w:pPr>
        <w:rPr>
          <w:ins w:id="242" w:author="davidg" w:date="2010-04-16T18:58:00Z"/>
          <w:lang w:val="en-GB"/>
        </w:rPr>
      </w:pPr>
      <w:r w:rsidRPr="0097667F">
        <w:rPr>
          <w:lang w:val="en-GB"/>
          <w:rPrChange w:id="243" w:author="davidg" w:date="2010-04-16T18:42:00Z">
            <w:rPr/>
          </w:rPrChange>
        </w:rPr>
        <w:t>The PMA may grant provisional membership without an in-person appearance only on proposition by the Chair, and then only by consensus of the current PMA membership. In such cases an additional vote must be conducted by e-mail. Provisional membership is valid no longer than till the next meeting.</w:t>
      </w:r>
    </w:p>
    <w:p w:rsidR="00AE7F26" w:rsidRDefault="00AE7F26" w:rsidP="00AE7F26">
      <w:pPr>
        <w:pStyle w:val="Heading2"/>
        <w:rPr>
          <w:ins w:id="244" w:author="davidg" w:date="2010-04-16T19:02:00Z"/>
          <w:lang w:val="en-GB"/>
        </w:rPr>
        <w:pPrChange w:id="245" w:author="davidg" w:date="2010-04-16T19:02:00Z">
          <w:pPr/>
        </w:pPrChange>
      </w:pPr>
      <w:bookmarkStart w:id="246" w:name="_Toc259220869"/>
      <w:ins w:id="247" w:author="davidg" w:date="2010-04-16T19:02:00Z">
        <w:r>
          <w:rPr>
            <w:lang w:val="en-GB"/>
          </w:rPr>
          <w:t>Gaining membership</w:t>
        </w:r>
        <w:bookmarkEnd w:id="246"/>
      </w:ins>
    </w:p>
    <w:p w:rsidR="00AE7F26" w:rsidRDefault="00AE7F26" w:rsidP="001071F8">
      <w:pPr>
        <w:rPr>
          <w:ins w:id="248" w:author="davidg" w:date="2010-04-16T20:02:00Z"/>
          <w:lang w:val="en-GB"/>
        </w:rPr>
      </w:pPr>
      <w:ins w:id="249" w:author="davidg" w:date="2010-04-16T18:59:00Z">
        <w:r>
          <w:rPr>
            <w:lang w:val="en-GB"/>
          </w:rPr>
          <w:t xml:space="preserve">In accordance with the Charter, </w:t>
        </w:r>
      </w:ins>
      <w:ins w:id="250" w:author="davidg" w:date="2010-04-16T19:00:00Z">
        <w:r>
          <w:rPr>
            <w:lang w:val="en-GB"/>
          </w:rPr>
          <w:t xml:space="preserve">prospective Authority members will only gain membership status </w:t>
        </w:r>
      </w:ins>
      <w:ins w:id="251" w:author="davidg" w:date="2010-04-16T19:01:00Z">
        <w:r>
          <w:rPr>
            <w:lang w:val="en-GB"/>
          </w:rPr>
          <w:t>after at least one of their issuing authorities has been accredited by the PMA.</w:t>
        </w:r>
      </w:ins>
      <w:ins w:id="252" w:author="davidg" w:date="2010-04-16T19:07:00Z">
        <w:r w:rsidR="00C64E95">
          <w:rPr>
            <w:lang w:val="en-GB"/>
          </w:rPr>
          <w:t xml:space="preserve"> Prospective Relying Party members gain membership status following approval by the PMA.</w:t>
        </w:r>
      </w:ins>
    </w:p>
    <w:p w:rsidR="00306D2D" w:rsidRDefault="00306D2D" w:rsidP="001071F8">
      <w:pPr>
        <w:rPr>
          <w:ins w:id="253" w:author="davidg" w:date="2010-04-16T20:02:00Z"/>
          <w:lang w:val="en-GB"/>
        </w:rPr>
      </w:pPr>
    </w:p>
    <w:p w:rsidR="00306D2D" w:rsidRDefault="00306D2D" w:rsidP="001071F8">
      <w:pPr>
        <w:rPr>
          <w:ins w:id="254" w:author="davidg" w:date="2010-04-16T19:01:00Z"/>
          <w:lang w:val="en-GB"/>
        </w:rPr>
      </w:pPr>
      <w:ins w:id="255" w:author="davidg" w:date="2010-04-16T20:03:00Z">
        <w:r>
          <w:rPr>
            <w:lang w:val="en-GB"/>
          </w:rPr>
          <w:t xml:space="preserve">By becoming member of the PMA, the organisation and its representatives </w:t>
        </w:r>
      </w:ins>
      <w:ins w:id="256" w:author="davidg" w:date="2010-04-16T20:05:00Z">
        <w:r>
          <w:rPr>
            <w:lang w:val="en-GB"/>
          </w:rPr>
          <w:t xml:space="preserve">understand and agree </w:t>
        </w:r>
      </w:ins>
      <w:ins w:id="257" w:author="davidg" w:date="2010-04-16T20:04:00Z">
        <w:r>
          <w:rPr>
            <w:lang w:val="en-GB"/>
          </w:rPr>
          <w:t>to participate in the activities of the PMA and contribute in-kind to its organisation and operations, and to the PMA processes that support the trust in the authentication infrastructure.</w:t>
        </w:r>
      </w:ins>
      <w:ins w:id="258" w:author="davidg" w:date="2010-04-16T20:06:00Z">
        <w:r>
          <w:rPr>
            <w:lang w:val="en-GB"/>
          </w:rPr>
          <w:t xml:space="preserve"> This includes but is not limited to periodic face-to-face participation in</w:t>
        </w:r>
      </w:ins>
      <w:ins w:id="259" w:author="davidg" w:date="2010-04-16T20:07:00Z">
        <w:r>
          <w:rPr>
            <w:lang w:val="en-GB"/>
          </w:rPr>
          <w:t xml:space="preserve"> its meetings at least annually, and meeting </w:t>
        </w:r>
      </w:ins>
      <w:ins w:id="260" w:author="davidg" w:date="2010-04-16T20:08:00Z">
        <w:r>
          <w:rPr>
            <w:lang w:val="en-GB"/>
          </w:rPr>
          <w:t>any on-going requirements expressed in the relevant Authentication Profiles, the PMA Charter and the IGTF Federation Document.</w:t>
        </w:r>
      </w:ins>
    </w:p>
    <w:p w:rsidR="00AE7F26" w:rsidRPr="0097667F" w:rsidDel="00F350E8" w:rsidRDefault="00AE7F26" w:rsidP="001071F8">
      <w:pPr>
        <w:rPr>
          <w:del w:id="261" w:author="davidg" w:date="2010-04-16T22:25:00Z"/>
          <w:lang w:val="en-GB"/>
          <w:rPrChange w:id="262" w:author="davidg" w:date="2010-04-16T18:42:00Z">
            <w:rPr>
              <w:del w:id="263" w:author="davidg" w:date="2010-04-16T22:25:00Z"/>
            </w:rPr>
          </w:rPrChange>
        </w:rPr>
      </w:pPr>
      <w:bookmarkStart w:id="264" w:name="_Toc259220870"/>
      <w:bookmarkEnd w:id="264"/>
    </w:p>
    <w:p w:rsidR="001071F8" w:rsidRPr="0097667F" w:rsidRDefault="001071F8" w:rsidP="001071F8">
      <w:pPr>
        <w:pStyle w:val="Heading1"/>
        <w:rPr>
          <w:lang w:val="en-GB"/>
          <w:rPrChange w:id="265" w:author="davidg" w:date="2010-04-16T18:42:00Z">
            <w:rPr/>
          </w:rPrChange>
        </w:rPr>
      </w:pPr>
      <w:bookmarkStart w:id="266" w:name="_Toc259220871"/>
      <w:r w:rsidRPr="0097667F">
        <w:rPr>
          <w:lang w:val="en-GB"/>
          <w:rPrChange w:id="267" w:author="davidg" w:date="2010-04-16T18:42:00Z">
            <w:rPr/>
          </w:rPrChange>
        </w:rPr>
        <w:lastRenderedPageBreak/>
        <w:t xml:space="preserve">Accreditation process </w:t>
      </w:r>
      <w:ins w:id="268" w:author="davidg" w:date="2010-04-16T20:02:00Z">
        <w:r w:rsidR="00306D2D">
          <w:rPr>
            <w:lang w:val="en-GB"/>
          </w:rPr>
          <w:t>for Authorities</w:t>
        </w:r>
      </w:ins>
      <w:bookmarkEnd w:id="266"/>
    </w:p>
    <w:p w:rsidR="001071F8" w:rsidRPr="0097667F" w:rsidRDefault="001071F8" w:rsidP="001071F8">
      <w:pPr>
        <w:rPr>
          <w:lang w:val="en-GB"/>
          <w:rPrChange w:id="269" w:author="davidg" w:date="2010-04-16T18:42:00Z">
            <w:rPr/>
          </w:rPrChange>
        </w:rPr>
      </w:pPr>
      <w:r w:rsidRPr="0097667F">
        <w:rPr>
          <w:lang w:val="en-GB"/>
          <w:rPrChange w:id="270" w:author="davidg" w:date="2010-04-16T18:42:00Z">
            <w:rPr/>
          </w:rPrChange>
        </w:rPr>
        <w:t xml:space="preserve">The PMA will accredit Authorities based on the positive outcome of an initial review with respect to all relevant guideline documents, and a successful registration process.  </w:t>
      </w:r>
    </w:p>
    <w:p w:rsidR="001071F8" w:rsidRPr="0097667F" w:rsidDel="00364088" w:rsidRDefault="001071F8" w:rsidP="001071F8">
      <w:pPr>
        <w:rPr>
          <w:del w:id="271" w:author="davidg" w:date="2010-04-16T22:38:00Z"/>
          <w:lang w:val="en-GB"/>
          <w:rPrChange w:id="272" w:author="davidg" w:date="2010-04-16T18:42:00Z">
            <w:rPr>
              <w:del w:id="273" w:author="davidg" w:date="2010-04-16T22:38:00Z"/>
            </w:rPr>
          </w:rPrChange>
        </w:rPr>
      </w:pPr>
    </w:p>
    <w:p w:rsidR="00892081" w:rsidRDefault="00892081" w:rsidP="00892081">
      <w:pPr>
        <w:pStyle w:val="ListParagraph"/>
        <w:numPr>
          <w:ilvl w:val="0"/>
          <w:numId w:val="11"/>
        </w:numPr>
        <w:rPr>
          <w:ins w:id="274" w:author="davidg" w:date="2010-04-16T21:44:00Z"/>
          <w:lang w:val="en-GB"/>
        </w:rPr>
        <w:pPrChange w:id="275" w:author="davidg" w:date="2010-04-16T21:42:00Z">
          <w:pPr/>
        </w:pPrChange>
      </w:pPr>
      <w:ins w:id="276" w:author="davidg" w:date="2010-04-16T21:42:00Z">
        <w:r>
          <w:rPr>
            <w:lang w:val="en-GB"/>
          </w:rPr>
          <w:t xml:space="preserve">The applicant send a request for accreditation to the Chair. Once accepted by the chair in accordance with section </w:t>
        </w:r>
      </w:ins>
      <w:ins w:id="277" w:author="davidg" w:date="2010-04-16T21:43:00Z">
        <w:r>
          <w:rPr>
            <w:lang w:val="en-GB"/>
          </w:rPr>
          <w:t xml:space="preserve">1 </w:t>
        </w:r>
      </w:ins>
      <w:ins w:id="278" w:author="davidg" w:date="2010-04-16T21:42:00Z">
        <w:r>
          <w:rPr>
            <w:lang w:val="en-GB"/>
          </w:rPr>
          <w:t>and subject to moderation</w:t>
        </w:r>
      </w:ins>
      <w:ins w:id="279" w:author="davidg" w:date="2010-04-16T21:43:00Z">
        <w:r>
          <w:rPr>
            <w:lang w:val="en-GB"/>
          </w:rPr>
          <w:t>, the application and acceptance and the accreditation process started. This event is registered in the internal PMA repository and contact data posted there.</w:t>
        </w:r>
      </w:ins>
    </w:p>
    <w:p w:rsidR="00892081" w:rsidRDefault="00892081" w:rsidP="00892081">
      <w:pPr>
        <w:pStyle w:val="ListParagraph"/>
        <w:rPr>
          <w:ins w:id="280" w:author="davidg" w:date="2010-04-16T21:42:00Z"/>
          <w:lang w:val="en-GB"/>
        </w:rPr>
        <w:pPrChange w:id="281" w:author="davidg" w:date="2010-04-16T21:44:00Z">
          <w:pPr/>
        </w:pPrChange>
      </w:pPr>
    </w:p>
    <w:p w:rsidR="00892081" w:rsidRDefault="00892081" w:rsidP="00892081">
      <w:pPr>
        <w:pStyle w:val="ListParagraph"/>
        <w:numPr>
          <w:ilvl w:val="0"/>
          <w:numId w:val="11"/>
        </w:numPr>
        <w:rPr>
          <w:ins w:id="282" w:author="davidg" w:date="2010-04-16T21:54:00Z"/>
          <w:lang w:val="en-GB"/>
        </w:rPr>
        <w:pPrChange w:id="283" w:author="davidg" w:date="2010-04-16T21:42:00Z">
          <w:pPr/>
        </w:pPrChange>
      </w:pPr>
      <w:ins w:id="284" w:author="davidg" w:date="2010-04-16T21:44:00Z">
        <w:r>
          <w:rPr>
            <w:lang w:val="en-GB"/>
          </w:rPr>
          <w:t>The Chair will ensure that the applicant representatives are subscribed to the relevant communications media, including the PMA discussion email list</w:t>
        </w:r>
      </w:ins>
      <w:ins w:id="285" w:author="davidg" w:date="2010-04-16T21:57:00Z">
        <w:r w:rsidR="006F796E">
          <w:rPr>
            <w:lang w:val="en-GB"/>
          </w:rPr>
          <w:t>, so as to be able to participate in discussions regarding their application.</w:t>
        </w:r>
      </w:ins>
    </w:p>
    <w:p w:rsidR="006F796E" w:rsidRPr="006F796E" w:rsidRDefault="006F796E" w:rsidP="006F796E">
      <w:pPr>
        <w:pStyle w:val="ListParagraph"/>
        <w:rPr>
          <w:ins w:id="286" w:author="davidg" w:date="2010-04-16T21:54:00Z"/>
          <w:lang w:val="en-GB"/>
        </w:rPr>
        <w:pPrChange w:id="287" w:author="davidg" w:date="2010-04-16T21:54:00Z">
          <w:pPr>
            <w:pStyle w:val="ListParagraph"/>
            <w:numPr>
              <w:numId w:val="11"/>
            </w:numPr>
            <w:ind w:hanging="360"/>
          </w:pPr>
        </w:pPrChange>
      </w:pPr>
    </w:p>
    <w:p w:rsidR="006F796E" w:rsidRDefault="006F796E" w:rsidP="00892081">
      <w:pPr>
        <w:pStyle w:val="ListParagraph"/>
        <w:numPr>
          <w:ilvl w:val="0"/>
          <w:numId w:val="11"/>
        </w:numPr>
        <w:rPr>
          <w:ins w:id="288" w:author="davidg" w:date="2010-04-16T21:58:00Z"/>
          <w:lang w:val="en-GB"/>
        </w:rPr>
        <w:pPrChange w:id="289" w:author="davidg" w:date="2010-04-16T21:42:00Z">
          <w:pPr/>
        </w:pPrChange>
      </w:pPr>
      <w:ins w:id="290" w:author="davidg" w:date="2010-04-16T21:54:00Z">
        <w:r>
          <w:rPr>
            <w:lang w:val="en-GB"/>
          </w:rPr>
          <w:t xml:space="preserve">The Chair will announce the prospective member to the PMA discussion list, and provide the PMA with the </w:t>
        </w:r>
      </w:ins>
      <w:ins w:id="291" w:author="davidg" w:date="2010-04-16T21:55:00Z">
        <w:r>
          <w:rPr>
            <w:lang w:val="en-GB"/>
          </w:rPr>
          <w:t xml:space="preserve">organisational </w:t>
        </w:r>
      </w:ins>
      <w:ins w:id="292" w:author="davidg" w:date="2010-04-16T21:54:00Z">
        <w:r>
          <w:rPr>
            <w:lang w:val="en-GB"/>
          </w:rPr>
          <w:t>information</w:t>
        </w:r>
      </w:ins>
      <w:ins w:id="293" w:author="davidg" w:date="2010-04-16T21:55:00Z">
        <w:r>
          <w:rPr>
            <w:lang w:val="en-GB"/>
          </w:rPr>
          <w:t>, the names of the representatives, the description of the constituency</w:t>
        </w:r>
      </w:ins>
      <w:ins w:id="294" w:author="davidg" w:date="2010-04-16T22:13:00Z">
        <w:r w:rsidR="00412908">
          <w:rPr>
            <w:lang w:val="en-GB"/>
          </w:rPr>
          <w:t>, and the intended Authentication Profile</w:t>
        </w:r>
      </w:ins>
      <w:ins w:id="295" w:author="davidg" w:date="2010-04-16T21:55:00Z">
        <w:r>
          <w:rPr>
            <w:lang w:val="en-GB"/>
          </w:rPr>
          <w:t xml:space="preserve">. </w:t>
        </w:r>
      </w:ins>
    </w:p>
    <w:p w:rsidR="006F796E" w:rsidRPr="006F796E" w:rsidRDefault="006F796E" w:rsidP="006F796E">
      <w:pPr>
        <w:pStyle w:val="ListParagraph"/>
        <w:rPr>
          <w:ins w:id="296" w:author="davidg" w:date="2010-04-16T21:58:00Z"/>
          <w:lang w:val="en-GB"/>
        </w:rPr>
        <w:pPrChange w:id="297" w:author="davidg" w:date="2010-04-16T21:58:00Z">
          <w:pPr>
            <w:pStyle w:val="ListParagraph"/>
            <w:numPr>
              <w:numId w:val="11"/>
            </w:numPr>
            <w:ind w:hanging="360"/>
          </w:pPr>
        </w:pPrChange>
      </w:pPr>
    </w:p>
    <w:p w:rsidR="006F796E" w:rsidRDefault="006F796E" w:rsidP="00892081">
      <w:pPr>
        <w:pStyle w:val="ListParagraph"/>
        <w:numPr>
          <w:ilvl w:val="0"/>
          <w:numId w:val="11"/>
        </w:numPr>
        <w:rPr>
          <w:ins w:id="298" w:author="davidg" w:date="2010-04-16T21:58:00Z"/>
          <w:lang w:val="en-GB"/>
        </w:rPr>
        <w:pPrChange w:id="299" w:author="davidg" w:date="2010-04-16T21:42:00Z">
          <w:pPr/>
        </w:pPrChange>
      </w:pPr>
      <w:ins w:id="300" w:author="davidg" w:date="2010-04-16T21:58:00Z">
        <w:r>
          <w:rPr>
            <w:lang w:val="en-GB"/>
          </w:rPr>
          <w:t xml:space="preserve">The Chair will solicit at least two reviewers from amongst the current PMA membership, </w:t>
        </w:r>
      </w:ins>
      <w:ins w:id="301" w:author="davidg" w:date="2010-04-16T22:24:00Z">
        <w:r w:rsidR="00BC1BFA">
          <w:rPr>
            <w:lang w:val="en-GB"/>
          </w:rPr>
          <w:t>who</w:t>
        </w:r>
      </w:ins>
      <w:ins w:id="302" w:author="davidg" w:date="2010-04-16T21:58:00Z">
        <w:r>
          <w:rPr>
            <w:lang w:val="en-GB"/>
          </w:rPr>
          <w:t xml:space="preserve"> will guide the review of policy and practices document</w:t>
        </w:r>
      </w:ins>
      <w:ins w:id="303" w:author="davidg" w:date="2010-04-16T22:25:00Z">
        <w:r w:rsidR="00F350E8">
          <w:rPr>
            <w:lang w:val="en-GB"/>
          </w:rPr>
          <w:t>s</w:t>
        </w:r>
      </w:ins>
      <w:ins w:id="304" w:author="davidg" w:date="2010-04-16T21:58:00Z">
        <w:r>
          <w:rPr>
            <w:lang w:val="en-GB"/>
          </w:rPr>
          <w:t xml:space="preserve"> as well as operational issues.</w:t>
        </w:r>
      </w:ins>
    </w:p>
    <w:p w:rsidR="006F796E" w:rsidRPr="006F796E" w:rsidRDefault="006F796E" w:rsidP="006F796E">
      <w:pPr>
        <w:pStyle w:val="ListParagraph"/>
        <w:rPr>
          <w:ins w:id="305" w:author="davidg" w:date="2010-04-16T21:58:00Z"/>
          <w:lang w:val="en-GB"/>
        </w:rPr>
        <w:pPrChange w:id="306" w:author="davidg" w:date="2010-04-16T21:58:00Z">
          <w:pPr>
            <w:pStyle w:val="ListParagraph"/>
            <w:numPr>
              <w:numId w:val="11"/>
            </w:numPr>
            <w:ind w:hanging="360"/>
          </w:pPr>
        </w:pPrChange>
      </w:pPr>
    </w:p>
    <w:p w:rsidR="00F350E8" w:rsidRPr="00F350E8" w:rsidRDefault="006F796E" w:rsidP="00F350E8">
      <w:pPr>
        <w:pStyle w:val="ListParagraph"/>
        <w:numPr>
          <w:ilvl w:val="1"/>
          <w:numId w:val="11"/>
        </w:numPr>
        <w:rPr>
          <w:ins w:id="307" w:author="davidg" w:date="2010-04-16T21:59:00Z"/>
          <w:lang w:val="en-GB"/>
        </w:rPr>
        <w:pPrChange w:id="308" w:author="davidg" w:date="2010-04-16T22:25:00Z">
          <w:pPr/>
        </w:pPrChange>
      </w:pPr>
      <w:ins w:id="309" w:author="davidg" w:date="2010-04-16T21:59:00Z">
        <w:r>
          <w:rPr>
            <w:lang w:val="en-GB"/>
          </w:rPr>
          <w:t xml:space="preserve">If the applicant already has an existing set of policies and practices, the reviewers may commence their </w:t>
        </w:r>
      </w:ins>
      <w:ins w:id="310" w:author="davidg" w:date="2010-04-16T22:00:00Z">
        <w:r>
          <w:rPr>
            <w:lang w:val="en-GB"/>
          </w:rPr>
          <w:t xml:space="preserve">review </w:t>
        </w:r>
      </w:ins>
      <w:ins w:id="311" w:author="davidg" w:date="2010-04-16T21:59:00Z">
        <w:r>
          <w:rPr>
            <w:lang w:val="en-GB"/>
          </w:rPr>
          <w:t>forthwith</w:t>
        </w:r>
      </w:ins>
    </w:p>
    <w:p w:rsidR="006F796E" w:rsidRDefault="006F796E" w:rsidP="006F796E">
      <w:pPr>
        <w:pStyle w:val="ListParagraph"/>
        <w:numPr>
          <w:ilvl w:val="1"/>
          <w:numId w:val="11"/>
        </w:numPr>
        <w:rPr>
          <w:ins w:id="312" w:author="davidg" w:date="2010-04-16T22:00:00Z"/>
          <w:lang w:val="en-GB"/>
        </w:rPr>
        <w:pPrChange w:id="313" w:author="davidg" w:date="2010-04-16T21:58:00Z">
          <w:pPr/>
        </w:pPrChange>
      </w:pPr>
      <w:ins w:id="314" w:author="davidg" w:date="2010-04-16T21:59:00Z">
        <w:r>
          <w:rPr>
            <w:lang w:val="en-GB"/>
          </w:rPr>
          <w:t xml:space="preserve">If the applicant has not yet completed a set of policies and practices, it is recommended that the applicant works with the assigned reviewers and other PMA members </w:t>
        </w:r>
      </w:ins>
      <w:ins w:id="315" w:author="davidg" w:date="2010-04-16T22:00:00Z">
        <w:r>
          <w:rPr>
            <w:lang w:val="en-GB"/>
          </w:rPr>
          <w:t xml:space="preserve">when drafting these documents. </w:t>
        </w:r>
      </w:ins>
    </w:p>
    <w:p w:rsidR="006F796E" w:rsidRPr="006F796E" w:rsidRDefault="006F796E" w:rsidP="006F796E">
      <w:pPr>
        <w:rPr>
          <w:ins w:id="316" w:author="davidg" w:date="2010-04-16T22:00:00Z"/>
          <w:lang w:val="en-GB"/>
        </w:rPr>
      </w:pPr>
    </w:p>
    <w:p w:rsidR="009F12B2" w:rsidRDefault="009F12B2" w:rsidP="006F796E">
      <w:pPr>
        <w:pStyle w:val="ListParagraph"/>
        <w:rPr>
          <w:ins w:id="317" w:author="davidg" w:date="2010-04-16T22:04:00Z"/>
          <w:lang w:val="en-GB"/>
        </w:rPr>
        <w:pPrChange w:id="318" w:author="davidg" w:date="2010-04-16T22:01:00Z">
          <w:pPr/>
        </w:pPrChange>
      </w:pPr>
      <w:ins w:id="319" w:author="davidg" w:date="2010-04-16T22:02:00Z">
        <w:r>
          <w:rPr>
            <w:lang w:val="en-GB"/>
          </w:rPr>
          <w:t>Major</w:t>
        </w:r>
      </w:ins>
      <w:ins w:id="320" w:author="davidg" w:date="2010-04-16T22:01:00Z">
        <w:r w:rsidR="006F796E">
          <w:rPr>
            <w:lang w:val="en-GB"/>
          </w:rPr>
          <w:t xml:space="preserve"> versions of the document</w:t>
        </w:r>
      </w:ins>
      <w:ins w:id="321" w:author="davidg" w:date="2010-04-16T22:02:00Z">
        <w:r>
          <w:rPr>
            <w:lang w:val="en-GB"/>
          </w:rPr>
          <w:t>s</w:t>
        </w:r>
      </w:ins>
      <w:ins w:id="322" w:author="davidg" w:date="2010-04-16T22:01:00Z">
        <w:r w:rsidR="006F796E">
          <w:rPr>
            <w:lang w:val="en-GB"/>
          </w:rPr>
          <w:t xml:space="preserve"> sent to the reviewers will be made available to the Chair for posting </w:t>
        </w:r>
        <w:r>
          <w:rPr>
            <w:lang w:val="en-GB"/>
          </w:rPr>
          <w:t>on the internal review web site</w:t>
        </w:r>
      </w:ins>
      <w:ins w:id="323" w:author="davidg" w:date="2010-04-16T22:02:00Z">
        <w:r>
          <w:rPr>
            <w:lang w:val="en-GB"/>
          </w:rPr>
          <w:t xml:space="preserve"> and scrutiny by all PMA members. </w:t>
        </w:r>
      </w:ins>
    </w:p>
    <w:p w:rsidR="006F796E" w:rsidRDefault="009F12B2" w:rsidP="006F796E">
      <w:pPr>
        <w:pStyle w:val="ListParagraph"/>
        <w:rPr>
          <w:ins w:id="324" w:author="davidg" w:date="2010-04-16T22:01:00Z"/>
          <w:lang w:val="en-GB"/>
        </w:rPr>
        <w:pPrChange w:id="325" w:author="davidg" w:date="2010-04-16T22:01:00Z">
          <w:pPr/>
        </w:pPrChange>
      </w:pPr>
      <w:ins w:id="326" w:author="davidg" w:date="2010-04-16T22:02:00Z">
        <w:r>
          <w:rPr>
            <w:lang w:val="en-GB"/>
          </w:rPr>
          <w:t xml:space="preserve">If specific </w:t>
        </w:r>
      </w:ins>
      <w:ins w:id="327" w:author="davidg" w:date="2010-04-16T22:03:00Z">
        <w:r>
          <w:rPr>
            <w:lang w:val="en-GB"/>
          </w:rPr>
          <w:t xml:space="preserve">practices described in </w:t>
        </w:r>
      </w:ins>
      <w:ins w:id="328" w:author="davidg" w:date="2010-04-16T22:02:00Z">
        <w:r>
          <w:rPr>
            <w:lang w:val="en-GB"/>
          </w:rPr>
          <w:t xml:space="preserve">the documents are considered confidential by the applicant, the PMA by </w:t>
        </w:r>
      </w:ins>
      <w:ins w:id="329" w:author="davidg" w:date="2010-04-16T22:04:00Z">
        <w:r>
          <w:rPr>
            <w:lang w:val="en-GB"/>
          </w:rPr>
          <w:t xml:space="preserve">consensus </w:t>
        </w:r>
      </w:ins>
      <w:ins w:id="330" w:author="davidg" w:date="2010-04-16T22:02:00Z">
        <w:r>
          <w:rPr>
            <w:lang w:val="en-GB"/>
          </w:rPr>
          <w:t xml:space="preserve">may exceptionally agree to keep such information distribution limited to the </w:t>
        </w:r>
      </w:ins>
      <w:ins w:id="331" w:author="davidg" w:date="2010-04-16T22:03:00Z">
        <w:r>
          <w:rPr>
            <w:lang w:val="en-GB"/>
          </w:rPr>
          <w:t xml:space="preserve">assigned reviewers only. </w:t>
        </w:r>
      </w:ins>
    </w:p>
    <w:p w:rsidR="006F796E" w:rsidRDefault="006F796E" w:rsidP="006F796E">
      <w:pPr>
        <w:pStyle w:val="ListParagraph"/>
        <w:rPr>
          <w:ins w:id="332" w:author="davidg" w:date="2010-04-16T22:01:00Z"/>
          <w:lang w:val="en-GB"/>
        </w:rPr>
        <w:pPrChange w:id="333" w:author="davidg" w:date="2010-04-16T22:01:00Z">
          <w:pPr/>
        </w:pPrChange>
      </w:pPr>
    </w:p>
    <w:p w:rsidR="006F796E" w:rsidRDefault="009F12B2" w:rsidP="006F796E">
      <w:pPr>
        <w:pStyle w:val="ListParagraph"/>
        <w:numPr>
          <w:ilvl w:val="0"/>
          <w:numId w:val="11"/>
        </w:numPr>
        <w:rPr>
          <w:ins w:id="334" w:author="davidg" w:date="2010-04-16T22:09:00Z"/>
          <w:lang w:val="en-GB"/>
        </w:rPr>
        <w:pPrChange w:id="335" w:author="davidg" w:date="2010-04-16T22:00:00Z">
          <w:pPr/>
        </w:pPrChange>
      </w:pPr>
      <w:ins w:id="336" w:author="davidg" w:date="2010-04-16T22:09:00Z">
        <w:r>
          <w:rPr>
            <w:lang w:val="en-GB"/>
          </w:rPr>
          <w:t xml:space="preserve">The review process is iterative, and </w:t>
        </w:r>
      </w:ins>
      <w:ins w:id="337" w:author="davidg" w:date="2010-04-16T22:10:00Z">
        <w:r>
          <w:rPr>
            <w:lang w:val="en-GB"/>
          </w:rPr>
          <w:t xml:space="preserve">is </w:t>
        </w:r>
        <w:r>
          <w:rPr>
            <w:lang w:val="en-GB"/>
          </w:rPr>
          <w:t>expected</w:t>
        </w:r>
        <w:r>
          <w:rPr>
            <w:lang w:val="en-GB"/>
          </w:rPr>
          <w:t xml:space="preserve"> to </w:t>
        </w:r>
      </w:ins>
      <w:ins w:id="338" w:author="davidg" w:date="2010-04-16T22:09:00Z">
        <w:r>
          <w:rPr>
            <w:lang w:val="en-GB"/>
          </w:rPr>
          <w:t xml:space="preserve">continue until consensus between the reviewers and applicant is reached. </w:t>
        </w:r>
      </w:ins>
      <w:ins w:id="339" w:author="davidg" w:date="2010-04-16T22:01:00Z">
        <w:r>
          <w:rPr>
            <w:lang w:val="en-GB"/>
          </w:rPr>
          <w:t>The Chair is kept informed of major changes and milestones in the review process, for recording on the internal web site.</w:t>
        </w:r>
      </w:ins>
    </w:p>
    <w:p w:rsidR="009F12B2" w:rsidRDefault="009F12B2" w:rsidP="009F12B2">
      <w:pPr>
        <w:pStyle w:val="ListParagraph"/>
        <w:rPr>
          <w:ins w:id="340" w:author="davidg" w:date="2010-04-16T22:09:00Z"/>
          <w:lang w:val="en-GB"/>
        </w:rPr>
        <w:pPrChange w:id="341" w:author="davidg" w:date="2010-04-16T22:09:00Z">
          <w:pPr/>
        </w:pPrChange>
      </w:pPr>
    </w:p>
    <w:p w:rsidR="009F12B2" w:rsidRPr="009F12B2" w:rsidRDefault="009F12B2" w:rsidP="009F12B2">
      <w:pPr>
        <w:pStyle w:val="ListParagraph"/>
        <w:rPr>
          <w:ins w:id="342" w:author="davidg" w:date="2010-04-16T22:05:00Z"/>
          <w:lang w:val="en-GB"/>
        </w:rPr>
        <w:pPrChange w:id="343" w:author="davidg" w:date="2010-04-16T22:11:00Z">
          <w:pPr/>
        </w:pPrChange>
      </w:pPr>
      <w:ins w:id="344" w:author="davidg" w:date="2010-04-16T22:09:00Z">
        <w:r>
          <w:rPr>
            <w:lang w:val="en-GB"/>
          </w:rPr>
          <w:t>In case of non-convergence, the Chair may appoint additional reviewers</w:t>
        </w:r>
      </w:ins>
      <w:ins w:id="345" w:author="davidg" w:date="2010-04-16T22:11:00Z">
        <w:r>
          <w:rPr>
            <w:lang w:val="en-GB"/>
          </w:rPr>
          <w:t>, and/or moderate the process</w:t>
        </w:r>
      </w:ins>
      <w:ins w:id="346" w:author="davidg" w:date="2010-04-16T22:10:00Z">
        <w:r>
          <w:rPr>
            <w:lang w:val="en-GB"/>
          </w:rPr>
          <w:t xml:space="preserve">. </w:t>
        </w:r>
        <w:r w:rsidRPr="009F12B2">
          <w:rPr>
            <w:lang w:val="en-GB"/>
          </w:rPr>
          <w:t xml:space="preserve">In all cases, the final decision rest with the PMA as a whole, according to the </w:t>
        </w:r>
      </w:ins>
      <w:ins w:id="347" w:author="davidg" w:date="2010-04-16T22:11:00Z">
        <w:r>
          <w:rPr>
            <w:lang w:val="en-GB"/>
          </w:rPr>
          <w:t xml:space="preserve">rules laid down </w:t>
        </w:r>
      </w:ins>
      <w:ins w:id="348" w:author="davidg" w:date="2010-04-16T22:10:00Z">
        <w:r w:rsidRPr="009F12B2">
          <w:rPr>
            <w:lang w:val="en-GB"/>
          </w:rPr>
          <w:t>in the Charter.</w:t>
        </w:r>
      </w:ins>
    </w:p>
    <w:p w:rsidR="009F12B2" w:rsidRDefault="009F12B2" w:rsidP="009F12B2">
      <w:pPr>
        <w:pStyle w:val="ListParagraph"/>
        <w:rPr>
          <w:ins w:id="349" w:author="davidg" w:date="2010-04-16T22:05:00Z"/>
          <w:lang w:val="en-GB"/>
        </w:rPr>
        <w:pPrChange w:id="350" w:author="davidg" w:date="2010-04-16T22:05:00Z">
          <w:pPr/>
        </w:pPrChange>
      </w:pPr>
    </w:p>
    <w:p w:rsidR="009F12B2" w:rsidRDefault="009F12B2" w:rsidP="006F796E">
      <w:pPr>
        <w:pStyle w:val="ListParagraph"/>
        <w:numPr>
          <w:ilvl w:val="0"/>
          <w:numId w:val="11"/>
        </w:numPr>
        <w:rPr>
          <w:ins w:id="351" w:author="davidg" w:date="2010-04-16T22:07:00Z"/>
          <w:lang w:val="en-GB"/>
        </w:rPr>
        <w:pPrChange w:id="352" w:author="davidg" w:date="2010-04-16T22:00:00Z">
          <w:pPr/>
        </w:pPrChange>
      </w:pPr>
      <w:ins w:id="353" w:author="davidg" w:date="2010-04-16T22:06:00Z">
        <w:r>
          <w:rPr>
            <w:lang w:val="en-GB"/>
          </w:rPr>
          <w:t xml:space="preserve">The </w:t>
        </w:r>
      </w:ins>
      <w:ins w:id="354" w:author="davidg" w:date="2010-04-16T22:05:00Z">
        <w:r>
          <w:rPr>
            <w:lang w:val="en-GB"/>
          </w:rPr>
          <w:t xml:space="preserve">applicant </w:t>
        </w:r>
      </w:ins>
      <w:ins w:id="355" w:author="davidg" w:date="2010-04-16T22:06:00Z">
        <w:r>
          <w:rPr>
            <w:lang w:val="en-GB"/>
          </w:rPr>
          <w:t xml:space="preserve">should make a face-to-face presentation discussing </w:t>
        </w:r>
      </w:ins>
      <w:ins w:id="356" w:author="davidg" w:date="2010-04-16T22:05:00Z">
        <w:r>
          <w:rPr>
            <w:lang w:val="en-GB"/>
          </w:rPr>
          <w:t xml:space="preserve">each authority </w:t>
        </w:r>
      </w:ins>
      <w:ins w:id="357" w:author="davidg" w:date="2010-04-16T22:06:00Z">
        <w:r>
          <w:rPr>
            <w:lang w:val="en-GB"/>
          </w:rPr>
          <w:t xml:space="preserve">at </w:t>
        </w:r>
      </w:ins>
      <w:ins w:id="358" w:author="davidg" w:date="2010-04-16T22:05:00Z">
        <w:r>
          <w:rPr>
            <w:lang w:val="en-GB"/>
          </w:rPr>
          <w:t>a plenary meeting of the PMA.</w:t>
        </w:r>
      </w:ins>
      <w:ins w:id="359" w:author="davidg" w:date="2010-04-16T22:06:00Z">
        <w:r>
          <w:rPr>
            <w:lang w:val="en-GB"/>
          </w:rPr>
          <w:t xml:space="preserve"> This may happen at any time during the accreditation process, but the presentation should contain substantive information about the authority and should substantially </w:t>
        </w:r>
      </w:ins>
      <w:ins w:id="360" w:author="davidg" w:date="2010-04-16T22:07:00Z">
        <w:r>
          <w:rPr>
            <w:lang w:val="en-GB"/>
          </w:rPr>
          <w:t>present the final situation.</w:t>
        </w:r>
      </w:ins>
    </w:p>
    <w:p w:rsidR="009F12B2" w:rsidRPr="009F12B2" w:rsidRDefault="009F12B2" w:rsidP="009F12B2">
      <w:pPr>
        <w:pStyle w:val="ListParagraph"/>
        <w:rPr>
          <w:ins w:id="361" w:author="davidg" w:date="2010-04-16T22:07:00Z"/>
          <w:lang w:val="en-GB"/>
        </w:rPr>
        <w:pPrChange w:id="362" w:author="davidg" w:date="2010-04-16T22:07:00Z">
          <w:pPr>
            <w:pStyle w:val="ListParagraph"/>
            <w:numPr>
              <w:numId w:val="11"/>
            </w:numPr>
            <w:ind w:hanging="360"/>
          </w:pPr>
        </w:pPrChange>
      </w:pPr>
    </w:p>
    <w:p w:rsidR="009F12B2" w:rsidRDefault="009F12B2" w:rsidP="009F12B2">
      <w:pPr>
        <w:pStyle w:val="ListParagraph"/>
        <w:rPr>
          <w:ins w:id="363" w:author="davidg" w:date="2010-04-16T22:07:00Z"/>
          <w:lang w:val="en-GB"/>
        </w:rPr>
        <w:pPrChange w:id="364" w:author="davidg" w:date="2010-04-16T22:07:00Z">
          <w:pPr/>
        </w:pPrChange>
      </w:pPr>
      <w:ins w:id="365" w:author="davidg" w:date="2010-04-16T22:07:00Z">
        <w:r>
          <w:rPr>
            <w:lang w:val="en-GB"/>
          </w:rPr>
          <w:t xml:space="preserve">The presentation must discuss all important elements of the authority, including the authentication model, identity vetting model, </w:t>
        </w:r>
      </w:ins>
      <w:ins w:id="366" w:author="davidg" w:date="2010-04-16T22:08:00Z">
        <w:r>
          <w:rPr>
            <w:lang w:val="en-GB"/>
          </w:rPr>
          <w:t xml:space="preserve">and naming, as well as </w:t>
        </w:r>
      </w:ins>
      <w:ins w:id="367" w:author="davidg" w:date="2010-04-16T22:07:00Z">
        <w:r>
          <w:rPr>
            <w:lang w:val="en-GB"/>
          </w:rPr>
          <w:t>physical</w:t>
        </w:r>
      </w:ins>
      <w:ins w:id="368" w:author="davidg" w:date="2010-04-16T22:08:00Z">
        <w:r>
          <w:rPr>
            <w:lang w:val="en-GB"/>
          </w:rPr>
          <w:t xml:space="preserve"> security measures, record keeping, and auditing.</w:t>
        </w:r>
      </w:ins>
    </w:p>
    <w:p w:rsidR="009F12B2" w:rsidRDefault="009F12B2" w:rsidP="009F12B2">
      <w:pPr>
        <w:pStyle w:val="ListParagraph"/>
        <w:rPr>
          <w:ins w:id="369" w:author="davidg" w:date="2010-04-16T22:07:00Z"/>
          <w:lang w:val="en-GB"/>
        </w:rPr>
        <w:pPrChange w:id="370" w:author="davidg" w:date="2010-04-16T22:07:00Z">
          <w:pPr/>
        </w:pPrChange>
      </w:pPr>
    </w:p>
    <w:p w:rsidR="009F12B2" w:rsidRDefault="00412908" w:rsidP="006F796E">
      <w:pPr>
        <w:pStyle w:val="ListParagraph"/>
        <w:numPr>
          <w:ilvl w:val="0"/>
          <w:numId w:val="11"/>
        </w:numPr>
        <w:rPr>
          <w:ins w:id="371" w:author="davidg" w:date="2010-04-16T22:15:00Z"/>
          <w:lang w:val="en-GB"/>
        </w:rPr>
        <w:pPrChange w:id="372" w:author="davidg" w:date="2010-04-16T22:00:00Z">
          <w:pPr/>
        </w:pPrChange>
      </w:pPr>
      <w:ins w:id="373" w:author="davidg" w:date="2010-04-16T22:11:00Z">
        <w:r>
          <w:rPr>
            <w:lang w:val="en-GB"/>
          </w:rPr>
          <w:t xml:space="preserve">Once the presentation is held and </w:t>
        </w:r>
      </w:ins>
      <w:ins w:id="374" w:author="davidg" w:date="2010-04-16T22:12:00Z">
        <w:r>
          <w:rPr>
            <w:lang w:val="en-GB"/>
          </w:rPr>
          <w:t xml:space="preserve">both </w:t>
        </w:r>
      </w:ins>
      <w:ins w:id="375" w:author="davidg" w:date="2010-04-16T22:11:00Z">
        <w:r>
          <w:rPr>
            <w:lang w:val="en-GB"/>
          </w:rPr>
          <w:t xml:space="preserve">the reviewers and the Chair, </w:t>
        </w:r>
      </w:ins>
      <w:ins w:id="376" w:author="davidg" w:date="2010-04-16T22:12:00Z">
        <w:r>
          <w:rPr>
            <w:lang w:val="en-GB"/>
          </w:rPr>
          <w:t xml:space="preserve">or the PMA </w:t>
        </w:r>
      </w:ins>
      <w:ins w:id="377" w:author="davidg" w:date="2010-04-16T22:14:00Z">
        <w:r>
          <w:rPr>
            <w:lang w:val="en-GB"/>
          </w:rPr>
          <w:t>in session</w:t>
        </w:r>
      </w:ins>
      <w:ins w:id="378" w:author="davidg" w:date="2010-04-16T22:13:00Z">
        <w:r>
          <w:rPr>
            <w:lang w:val="en-GB"/>
          </w:rPr>
          <w:t>,</w:t>
        </w:r>
      </w:ins>
      <w:ins w:id="379" w:author="davidg" w:date="2010-04-16T22:12:00Z">
        <w:r>
          <w:rPr>
            <w:lang w:val="en-GB"/>
          </w:rPr>
          <w:t xml:space="preserve"> deems that the presented policies, practices and their implementation meet the </w:t>
        </w:r>
        <w:r>
          <w:rPr>
            <w:lang w:val="en-GB"/>
          </w:rPr>
          <w:t>requirements</w:t>
        </w:r>
      </w:ins>
      <w:ins w:id="380" w:author="davidg" w:date="2010-04-16T22:13:00Z">
        <w:r>
          <w:rPr>
            <w:lang w:val="en-GB"/>
          </w:rPr>
          <w:t xml:space="preserve">, </w:t>
        </w:r>
      </w:ins>
      <w:ins w:id="381" w:author="davidg" w:date="2010-04-16T22:15:00Z">
        <w:r>
          <w:rPr>
            <w:lang w:val="en-GB"/>
          </w:rPr>
          <w:t>the Authority may be approved.</w:t>
        </w:r>
      </w:ins>
    </w:p>
    <w:p w:rsidR="00412908" w:rsidRDefault="00412908" w:rsidP="00412908">
      <w:pPr>
        <w:pStyle w:val="ListParagraph"/>
        <w:rPr>
          <w:ins w:id="382" w:author="davidg" w:date="2010-04-16T22:15:00Z"/>
          <w:lang w:val="en-GB"/>
        </w:rPr>
        <w:pPrChange w:id="383" w:author="davidg" w:date="2010-04-16T22:15:00Z">
          <w:pPr/>
        </w:pPrChange>
      </w:pPr>
    </w:p>
    <w:p w:rsidR="00BC1BFA" w:rsidRDefault="00412908" w:rsidP="00BC1BFA">
      <w:pPr>
        <w:pStyle w:val="ListParagraph"/>
        <w:numPr>
          <w:ilvl w:val="0"/>
          <w:numId w:val="11"/>
        </w:numPr>
        <w:rPr>
          <w:ins w:id="384" w:author="davidg" w:date="2010-04-16T22:23:00Z"/>
          <w:lang w:val="en-GB"/>
        </w:rPr>
        <w:pPrChange w:id="385" w:author="davidg" w:date="2010-04-16T22:23:00Z">
          <w:pPr/>
        </w:pPrChange>
      </w:pPr>
      <w:ins w:id="386" w:author="davidg" w:date="2010-04-16T22:16:00Z">
        <w:r>
          <w:rPr>
            <w:lang w:val="en-GB"/>
          </w:rPr>
          <w:t xml:space="preserve">Approval of an Authority is based </w:t>
        </w:r>
      </w:ins>
      <w:ins w:id="387" w:author="davidg" w:date="2010-04-16T22:18:00Z">
        <w:r>
          <w:rPr>
            <w:lang w:val="en-GB"/>
          </w:rPr>
          <w:t>either</w:t>
        </w:r>
      </w:ins>
      <w:ins w:id="388" w:author="davidg" w:date="2010-04-16T22:17:00Z">
        <w:r>
          <w:rPr>
            <w:lang w:val="en-GB"/>
          </w:rPr>
          <w:t xml:space="preserve"> </w:t>
        </w:r>
      </w:ins>
      <w:ins w:id="389" w:author="davidg" w:date="2010-04-16T22:23:00Z">
        <w:r w:rsidR="00BC1BFA">
          <w:rPr>
            <w:lang w:val="en-GB"/>
          </w:rPr>
          <w:t xml:space="preserve">on </w:t>
        </w:r>
      </w:ins>
      <w:ins w:id="390" w:author="davidg" w:date="2010-04-16T22:17:00Z">
        <w:r>
          <w:rPr>
            <w:lang w:val="en-GB"/>
          </w:rPr>
          <w:t xml:space="preserve">clear consensus or </w:t>
        </w:r>
      </w:ins>
      <w:ins w:id="391" w:author="davidg" w:date="2010-04-16T22:18:00Z">
        <w:r>
          <w:rPr>
            <w:lang w:val="en-GB"/>
          </w:rPr>
          <w:t>by voting</w:t>
        </w:r>
      </w:ins>
      <w:ins w:id="392" w:author="davidg" w:date="2010-04-16T22:17:00Z">
        <w:r>
          <w:rPr>
            <w:lang w:val="en-GB"/>
          </w:rPr>
          <w:t xml:space="preserve">. </w:t>
        </w:r>
      </w:ins>
    </w:p>
    <w:p w:rsidR="00BC1BFA" w:rsidRPr="00BC1BFA" w:rsidRDefault="00BC1BFA" w:rsidP="00BC1BFA">
      <w:pPr>
        <w:pStyle w:val="ListParagraph"/>
        <w:rPr>
          <w:ins w:id="393" w:author="davidg" w:date="2010-04-16T22:23:00Z"/>
          <w:lang w:val="en-GB"/>
        </w:rPr>
        <w:pPrChange w:id="394" w:author="davidg" w:date="2010-04-16T22:23:00Z">
          <w:pPr>
            <w:pStyle w:val="ListParagraph"/>
            <w:numPr>
              <w:numId w:val="11"/>
            </w:numPr>
            <w:ind w:hanging="360"/>
          </w:pPr>
        </w:pPrChange>
      </w:pPr>
    </w:p>
    <w:p w:rsidR="00412908" w:rsidRPr="00BC1BFA" w:rsidRDefault="00412908" w:rsidP="00BC1BFA">
      <w:pPr>
        <w:pStyle w:val="ListParagraph"/>
        <w:numPr>
          <w:ilvl w:val="1"/>
          <w:numId w:val="11"/>
        </w:numPr>
        <w:rPr>
          <w:ins w:id="395" w:author="davidg" w:date="2010-04-16T21:41:00Z"/>
          <w:lang w:val="en-GB"/>
          <w:rPrChange w:id="396" w:author="davidg" w:date="2010-04-16T22:23:00Z">
            <w:rPr>
              <w:ins w:id="397" w:author="davidg" w:date="2010-04-16T21:41:00Z"/>
              <w:lang w:val="en-GB"/>
            </w:rPr>
          </w:rPrChange>
        </w:rPr>
        <w:pPrChange w:id="398" w:author="davidg" w:date="2010-04-16T22:23:00Z">
          <w:pPr/>
        </w:pPrChange>
      </w:pPr>
      <w:ins w:id="399" w:author="davidg" w:date="2010-04-16T22:18:00Z">
        <w:r w:rsidRPr="00BC1BFA">
          <w:rPr>
            <w:lang w:val="en-GB"/>
          </w:rPr>
          <w:lastRenderedPageBreak/>
          <w:t xml:space="preserve">The PMA in session can decide </w:t>
        </w:r>
      </w:ins>
      <w:ins w:id="400" w:author="davidg" w:date="2010-04-16T22:21:00Z">
        <w:r w:rsidR="00BC1BFA" w:rsidRPr="00BC1BFA">
          <w:rPr>
            <w:lang w:val="en-GB"/>
          </w:rPr>
          <w:t xml:space="preserve">to grant </w:t>
        </w:r>
        <w:r w:rsidRPr="00BC1BFA">
          <w:rPr>
            <w:lang w:val="en-GB"/>
          </w:rPr>
          <w:t>provisiona</w:t>
        </w:r>
        <w:r w:rsidRPr="00BC1BFA">
          <w:rPr>
            <w:lang w:val="en-GB"/>
            <w:rPrChange w:id="401" w:author="davidg" w:date="2010-04-16T22:23:00Z">
              <w:rPr>
                <w:lang w:val="en-GB"/>
              </w:rPr>
            </w:rPrChange>
          </w:rPr>
          <w:t xml:space="preserve">l approval </w:t>
        </w:r>
      </w:ins>
      <w:ins w:id="402" w:author="davidg" w:date="2010-04-16T22:19:00Z">
        <w:r w:rsidRPr="00BC1BFA">
          <w:rPr>
            <w:lang w:val="en-GB"/>
            <w:rPrChange w:id="403" w:author="davidg" w:date="2010-04-16T22:23:00Z">
              <w:rPr>
                <w:lang w:val="en-GB"/>
              </w:rPr>
            </w:rPrChange>
          </w:rPr>
          <w:t xml:space="preserve">in case only minor issues remain before the Authority </w:t>
        </w:r>
      </w:ins>
      <w:ins w:id="404" w:author="davidg" w:date="2010-04-16T22:21:00Z">
        <w:r w:rsidRPr="00BC1BFA">
          <w:rPr>
            <w:lang w:val="en-GB"/>
            <w:rPrChange w:id="405" w:author="davidg" w:date="2010-04-16T22:23:00Z">
              <w:rPr>
                <w:lang w:val="en-GB"/>
              </w:rPr>
            </w:rPrChange>
          </w:rPr>
          <w:t xml:space="preserve">can </w:t>
        </w:r>
      </w:ins>
      <w:ins w:id="406" w:author="davidg" w:date="2010-04-16T22:19:00Z">
        <w:r w:rsidRPr="00BC1BFA">
          <w:rPr>
            <w:lang w:val="en-GB"/>
            <w:rPrChange w:id="407" w:author="davidg" w:date="2010-04-16T22:23:00Z">
              <w:rPr>
                <w:lang w:val="en-GB"/>
              </w:rPr>
            </w:rPrChange>
          </w:rPr>
          <w:t xml:space="preserve">be </w:t>
        </w:r>
      </w:ins>
      <w:ins w:id="408" w:author="davidg" w:date="2010-04-16T22:21:00Z">
        <w:r w:rsidRPr="00BC1BFA">
          <w:rPr>
            <w:lang w:val="en-GB"/>
            <w:rPrChange w:id="409" w:author="davidg" w:date="2010-04-16T22:23:00Z">
              <w:rPr>
                <w:lang w:val="en-GB"/>
              </w:rPr>
            </w:rPrChange>
          </w:rPr>
          <w:t xml:space="preserve">fully </w:t>
        </w:r>
      </w:ins>
      <w:ins w:id="410" w:author="davidg" w:date="2010-04-16T22:19:00Z">
        <w:r w:rsidRPr="00BC1BFA">
          <w:rPr>
            <w:lang w:val="en-GB"/>
            <w:rPrChange w:id="411" w:author="davidg" w:date="2010-04-16T22:23:00Z">
              <w:rPr>
                <w:lang w:val="en-GB"/>
              </w:rPr>
            </w:rPrChange>
          </w:rPr>
          <w:t>approved</w:t>
        </w:r>
      </w:ins>
      <w:ins w:id="412" w:author="davidg" w:date="2010-04-16T22:21:00Z">
        <w:r w:rsidRPr="00BC1BFA">
          <w:rPr>
            <w:lang w:val="en-GB"/>
            <w:rPrChange w:id="413" w:author="davidg" w:date="2010-04-16T22:23:00Z">
              <w:rPr>
                <w:lang w:val="en-GB"/>
              </w:rPr>
            </w:rPrChange>
          </w:rPr>
          <w:t>.</w:t>
        </w:r>
      </w:ins>
      <w:ins w:id="414" w:author="davidg" w:date="2010-04-16T22:19:00Z">
        <w:r w:rsidRPr="00BC1BFA">
          <w:rPr>
            <w:lang w:val="en-GB"/>
            <w:rPrChange w:id="415" w:author="davidg" w:date="2010-04-16T22:23:00Z">
              <w:rPr>
                <w:lang w:val="en-GB"/>
              </w:rPr>
            </w:rPrChange>
          </w:rPr>
          <w:t xml:space="preserve"> </w:t>
        </w:r>
      </w:ins>
      <w:ins w:id="416" w:author="davidg" w:date="2010-04-16T22:21:00Z">
        <w:r w:rsidRPr="00BC1BFA">
          <w:rPr>
            <w:lang w:val="en-GB"/>
            <w:rPrChange w:id="417" w:author="davidg" w:date="2010-04-16T22:23:00Z">
              <w:rPr>
                <w:lang w:val="en-GB"/>
              </w:rPr>
            </w:rPrChange>
          </w:rPr>
          <w:t>T</w:t>
        </w:r>
      </w:ins>
      <w:ins w:id="418" w:author="davidg" w:date="2010-04-16T22:19:00Z">
        <w:r w:rsidRPr="00BC1BFA">
          <w:rPr>
            <w:lang w:val="en-GB"/>
            <w:rPrChange w:id="419" w:author="davidg" w:date="2010-04-16T22:23:00Z">
              <w:rPr>
                <w:lang w:val="en-GB"/>
              </w:rPr>
            </w:rPrChange>
          </w:rPr>
          <w:t xml:space="preserve">he </w:t>
        </w:r>
      </w:ins>
      <w:ins w:id="420" w:author="davidg" w:date="2010-04-16T22:20:00Z">
        <w:r w:rsidRPr="00BC1BFA">
          <w:rPr>
            <w:lang w:val="en-GB"/>
            <w:rPrChange w:id="421" w:author="davidg" w:date="2010-04-16T22:23:00Z">
              <w:rPr>
                <w:lang w:val="en-GB"/>
              </w:rPr>
            </w:rPrChange>
          </w:rPr>
          <w:t xml:space="preserve">intended consensus can </w:t>
        </w:r>
      </w:ins>
      <w:ins w:id="422" w:author="davidg" w:date="2010-04-16T22:22:00Z">
        <w:r w:rsidR="00BC1BFA" w:rsidRPr="00BC1BFA">
          <w:rPr>
            <w:lang w:val="en-GB"/>
            <w:rPrChange w:id="423" w:author="davidg" w:date="2010-04-16T22:23:00Z">
              <w:rPr>
                <w:lang w:val="en-GB"/>
              </w:rPr>
            </w:rPrChange>
          </w:rPr>
          <w:t xml:space="preserve">then </w:t>
        </w:r>
      </w:ins>
      <w:ins w:id="424" w:author="davidg" w:date="2010-04-16T22:20:00Z">
        <w:r w:rsidRPr="00BC1BFA">
          <w:rPr>
            <w:lang w:val="en-GB"/>
            <w:rPrChange w:id="425" w:author="davidg" w:date="2010-04-16T22:23:00Z">
              <w:rPr>
                <w:lang w:val="en-GB"/>
              </w:rPr>
            </w:rPrChange>
          </w:rPr>
          <w:t xml:space="preserve">be reached after the definitive version of the document is made available </w:t>
        </w:r>
      </w:ins>
      <w:ins w:id="426" w:author="davidg" w:date="2010-04-16T22:22:00Z">
        <w:r w:rsidR="00BC1BFA" w:rsidRPr="00BC1BFA">
          <w:rPr>
            <w:lang w:val="en-GB"/>
            <w:rPrChange w:id="427" w:author="davidg" w:date="2010-04-16T22:23:00Z">
              <w:rPr>
                <w:lang w:val="en-GB"/>
              </w:rPr>
            </w:rPrChange>
          </w:rPr>
          <w:t xml:space="preserve">and known </w:t>
        </w:r>
      </w:ins>
      <w:ins w:id="428" w:author="davidg" w:date="2010-04-16T22:20:00Z">
        <w:r w:rsidRPr="00BC1BFA">
          <w:rPr>
            <w:lang w:val="en-GB"/>
            <w:rPrChange w:id="429" w:author="davidg" w:date="2010-04-16T22:23:00Z">
              <w:rPr>
                <w:lang w:val="en-GB"/>
              </w:rPr>
            </w:rPrChange>
          </w:rPr>
          <w:t xml:space="preserve">to the PMA and </w:t>
        </w:r>
      </w:ins>
      <w:ins w:id="430" w:author="davidg" w:date="2010-04-16T22:21:00Z">
        <w:r w:rsidRPr="00BC1BFA">
          <w:rPr>
            <w:lang w:val="en-GB"/>
            <w:rPrChange w:id="431" w:author="davidg" w:date="2010-04-16T22:23:00Z">
              <w:rPr>
                <w:lang w:val="en-GB"/>
              </w:rPr>
            </w:rPrChange>
          </w:rPr>
          <w:t xml:space="preserve">no objections have been raised on the email list </w:t>
        </w:r>
      </w:ins>
      <w:ins w:id="432" w:author="davidg" w:date="2010-04-16T22:22:00Z">
        <w:r w:rsidR="00BC1BFA" w:rsidRPr="00BC1BFA">
          <w:rPr>
            <w:lang w:val="en-GB"/>
            <w:rPrChange w:id="433" w:author="davidg" w:date="2010-04-16T22:23:00Z">
              <w:rPr>
                <w:lang w:val="en-GB"/>
              </w:rPr>
            </w:rPrChange>
          </w:rPr>
          <w:t xml:space="preserve">in the </w:t>
        </w:r>
      </w:ins>
      <w:ins w:id="434" w:author="davidg" w:date="2010-04-16T22:21:00Z">
        <w:r w:rsidRPr="00BC1BFA">
          <w:rPr>
            <w:lang w:val="en-GB"/>
            <w:rPrChange w:id="435" w:author="davidg" w:date="2010-04-16T22:23:00Z">
              <w:rPr>
                <w:lang w:val="en-GB"/>
              </w:rPr>
            </w:rPrChange>
          </w:rPr>
          <w:t xml:space="preserve">following </w:t>
        </w:r>
        <w:r w:rsidR="00BC1BFA" w:rsidRPr="00BC1BFA">
          <w:rPr>
            <w:lang w:val="en-GB"/>
            <w:rPrChange w:id="436" w:author="davidg" w:date="2010-04-16T22:23:00Z">
              <w:rPr>
                <w:lang w:val="en-GB"/>
              </w:rPr>
            </w:rPrChange>
          </w:rPr>
          <w:t>10 working da</w:t>
        </w:r>
      </w:ins>
      <w:ins w:id="437" w:author="davidg" w:date="2010-04-16T22:22:00Z">
        <w:r w:rsidR="00BC1BFA" w:rsidRPr="00BC1BFA">
          <w:rPr>
            <w:lang w:val="en-GB"/>
            <w:rPrChange w:id="438" w:author="davidg" w:date="2010-04-16T22:23:00Z">
              <w:rPr>
                <w:lang w:val="en-GB"/>
              </w:rPr>
            </w:rPrChange>
          </w:rPr>
          <w:t>ys.</w:t>
        </w:r>
      </w:ins>
    </w:p>
    <w:p w:rsidR="001071F8" w:rsidRPr="0097667F" w:rsidDel="009F12B2" w:rsidRDefault="001071F8" w:rsidP="001071F8">
      <w:pPr>
        <w:rPr>
          <w:del w:id="439" w:author="davidg" w:date="2010-04-16T22:08:00Z"/>
          <w:lang w:val="en-GB"/>
          <w:rPrChange w:id="440" w:author="davidg" w:date="2010-04-16T18:42:00Z">
            <w:rPr>
              <w:del w:id="441" w:author="davidg" w:date="2010-04-16T22:08:00Z"/>
            </w:rPr>
          </w:rPrChange>
        </w:rPr>
      </w:pPr>
      <w:del w:id="442" w:author="davidg" w:date="2010-04-16T22:08:00Z">
        <w:r w:rsidRPr="0097667F" w:rsidDel="009F12B2">
          <w:rPr>
            <w:lang w:val="en-GB"/>
            <w:rPrChange w:id="443" w:author="davidg" w:date="2010-04-16T18:42:00Z">
              <w:rPr/>
            </w:rPrChange>
          </w:rPr>
          <w:delText xml:space="preserve">At the start of the acceptance process, the prospective members requests the PMA Chair to join the CA mailing list </w:delText>
        </w:r>
        <w:r w:rsidRPr="0097667F" w:rsidDel="009F12B2">
          <w:rPr>
            <w:lang w:val="en-GB"/>
            <w:rPrChange w:id="444" w:author="davidg" w:date="2010-04-16T18:42:00Z">
              <w:rPr/>
            </w:rPrChange>
          </w:rPr>
          <w:fldChar w:fldCharType="begin"/>
        </w:r>
        <w:r w:rsidRPr="0097667F" w:rsidDel="009F12B2">
          <w:rPr>
            <w:lang w:val="en-GB"/>
            <w:rPrChange w:id="445" w:author="davidg" w:date="2010-04-16T18:42:00Z">
              <w:rPr/>
            </w:rPrChange>
          </w:rPr>
          <w:delInstrText xml:space="preserve"> HYPERLINK "mailto:dg-eur-ca@services.cnrs.fr" </w:delInstrText>
        </w:r>
        <w:r w:rsidR="0097667F" w:rsidRPr="0097667F" w:rsidDel="009F12B2">
          <w:rPr>
            <w:lang w:val="en-GB"/>
            <w:rPrChange w:id="446" w:author="davidg" w:date="2010-04-16T18:42:00Z">
              <w:rPr/>
            </w:rPrChange>
          </w:rPr>
        </w:r>
        <w:r w:rsidRPr="0097667F" w:rsidDel="009F12B2">
          <w:rPr>
            <w:lang w:val="en-GB"/>
            <w:rPrChange w:id="447" w:author="davidg" w:date="2010-04-16T18:42:00Z">
              <w:rPr/>
            </w:rPrChange>
          </w:rPr>
          <w:fldChar w:fldCharType="separate"/>
        </w:r>
        <w:r w:rsidRPr="0097667F" w:rsidDel="009F12B2">
          <w:rPr>
            <w:rStyle w:val="Hyperlink"/>
            <w:lang w:val="en-GB"/>
            <w:rPrChange w:id="448" w:author="davidg" w:date="2010-04-16T18:42:00Z">
              <w:rPr>
                <w:rStyle w:val="Hyperlink"/>
              </w:rPr>
            </w:rPrChange>
          </w:rPr>
          <w:delText>dg-eur-ca@services.cnrs.fr</w:delText>
        </w:r>
        <w:r w:rsidRPr="0097667F" w:rsidDel="009F12B2">
          <w:rPr>
            <w:lang w:val="en-GB"/>
            <w:rPrChange w:id="449" w:author="davidg" w:date="2010-04-16T18:42:00Z">
              <w:rPr/>
            </w:rPrChange>
          </w:rPr>
          <w:fldChar w:fldCharType="end"/>
        </w:r>
        <w:r w:rsidRPr="0097667F" w:rsidDel="009F12B2">
          <w:rPr>
            <w:lang w:val="en-GB"/>
            <w:rPrChange w:id="450" w:author="davidg" w:date="2010-04-16T18:42:00Z">
              <w:rPr/>
            </w:rPrChange>
          </w:rPr>
          <w:delText xml:space="preserve"> by sending a mail to the PMA Chair. The prospective member then sends the CP/CPS document around to the other members for comments. The chair will then ask two PMA members to review that CP/CPS in detail. If the first version has obvious inconsistencies, the chair may defer appointing the referees until the appropriate changes have been implemented.</w:delText>
        </w:r>
        <w:r w:rsidRPr="0097667F" w:rsidDel="009F12B2">
          <w:rPr>
            <w:lang w:val="en-GB"/>
            <w:rPrChange w:id="451" w:author="davidg" w:date="2010-04-16T18:42:00Z">
              <w:rPr/>
            </w:rPrChange>
          </w:rPr>
          <w:br/>
        </w:r>
        <w:r w:rsidRPr="0097667F" w:rsidDel="009F12B2">
          <w:rPr>
            <w:lang w:val="en-GB"/>
            <w:rPrChange w:id="452" w:author="davidg" w:date="2010-04-16T18:42:00Z">
              <w:rPr/>
            </w:rPrChange>
          </w:rPr>
          <w:br/>
          <w:delText xml:space="preserve">After sufficient iteration a CP/CPS is considered ready for presentation at the next PMA meeting. At that meeting, it should be presented in person to the PMA and the most critical points of the CP/CPS - explain the authentication and vetting procedure and the physical security measures, record persistency, procedures and such - must be detailed. </w:delText>
        </w:r>
      </w:del>
    </w:p>
    <w:p w:rsidR="00656954" w:rsidRDefault="001071F8" w:rsidP="00656954">
      <w:pPr>
        <w:rPr>
          <w:ins w:id="453" w:author="davidg" w:date="2010-04-16T19:14:00Z"/>
          <w:lang w:val="en-GB"/>
        </w:rPr>
      </w:pPr>
      <w:del w:id="454" w:author="davidg" w:date="2010-04-16T22:23:00Z">
        <w:r w:rsidRPr="0097667F" w:rsidDel="00BC1BFA">
          <w:rPr>
            <w:lang w:val="en-GB"/>
            <w:rPrChange w:id="455" w:author="davidg" w:date="2010-04-16T18:42:00Z">
              <w:rPr/>
            </w:rPrChange>
          </w:rPr>
          <w:delText>Based on the implemented recommendations of the assigned reviewers and the discussion in the meeting, the prospective member may either be approved immediately by the PMA, or this may be deferred until the recommended changes are implemented. In the latter case, the final CP/CPS must be sent to the full mailing list and a two-week voting period must ensue.</w:delText>
        </w:r>
      </w:del>
      <w:ins w:id="456" w:author="davidg" w:date="2010-04-16T19:14:00Z">
        <w:r w:rsidR="00656954" w:rsidRPr="0097667F">
          <w:rPr>
            <w:lang w:val="en-GB"/>
          </w:rPr>
          <w:t xml:space="preserve">After </w:t>
        </w:r>
        <w:r w:rsidR="00656954">
          <w:rPr>
            <w:lang w:val="en-GB"/>
          </w:rPr>
          <w:t xml:space="preserve">definitive </w:t>
        </w:r>
        <w:r w:rsidR="00656954" w:rsidRPr="0097667F">
          <w:rPr>
            <w:lang w:val="en-GB"/>
          </w:rPr>
          <w:t xml:space="preserve">approval </w:t>
        </w:r>
        <w:r w:rsidR="00656954">
          <w:rPr>
            <w:lang w:val="en-GB"/>
          </w:rPr>
          <w:t xml:space="preserve">of at least one issuing authority, </w:t>
        </w:r>
        <w:r w:rsidR="00656954" w:rsidRPr="0097667F">
          <w:rPr>
            <w:lang w:val="en-GB"/>
          </w:rPr>
          <w:t xml:space="preserve">the </w:t>
        </w:r>
        <w:r w:rsidR="00656954">
          <w:rPr>
            <w:lang w:val="en-GB"/>
          </w:rPr>
          <w:t xml:space="preserve">prospective </w:t>
        </w:r>
        <w:r w:rsidR="00656954" w:rsidRPr="0097667F">
          <w:rPr>
            <w:lang w:val="en-GB"/>
          </w:rPr>
          <w:t xml:space="preserve">Authority will </w:t>
        </w:r>
        <w:r w:rsidR="00656954">
          <w:rPr>
            <w:lang w:val="en-GB"/>
          </w:rPr>
          <w:t xml:space="preserve">become a member, gain all associated rights and duties, and will </w:t>
        </w:r>
        <w:r w:rsidR="00656954" w:rsidRPr="0097667F">
          <w:rPr>
            <w:lang w:val="en-GB"/>
          </w:rPr>
          <w:t xml:space="preserve">be </w:t>
        </w:r>
        <w:r w:rsidR="00656954">
          <w:rPr>
            <w:lang w:val="en-GB"/>
          </w:rPr>
          <w:t xml:space="preserve">included </w:t>
        </w:r>
        <w:r w:rsidR="00656954" w:rsidRPr="0097667F">
          <w:rPr>
            <w:lang w:val="en-GB"/>
          </w:rPr>
          <w:t xml:space="preserve">in the membership list. </w:t>
        </w:r>
      </w:ins>
    </w:p>
    <w:p w:rsidR="00656954" w:rsidRPr="0097667F" w:rsidRDefault="00656954" w:rsidP="001071F8">
      <w:pPr>
        <w:rPr>
          <w:lang w:val="en-GB"/>
          <w:rPrChange w:id="457" w:author="davidg" w:date="2010-04-16T18:42:00Z">
            <w:rPr/>
          </w:rPrChange>
        </w:rPr>
      </w:pPr>
    </w:p>
    <w:p w:rsidR="001071F8" w:rsidRPr="0097667F" w:rsidRDefault="001071F8" w:rsidP="001071F8">
      <w:pPr>
        <w:pStyle w:val="Heading1"/>
        <w:rPr>
          <w:lang w:val="en-GB"/>
          <w:rPrChange w:id="458" w:author="davidg" w:date="2010-04-16T18:42:00Z">
            <w:rPr/>
          </w:rPrChange>
        </w:rPr>
      </w:pPr>
      <w:bookmarkStart w:id="459" w:name="_Toc259220872"/>
      <w:r w:rsidRPr="0097667F">
        <w:rPr>
          <w:lang w:val="en-GB"/>
          <w:rPrChange w:id="460" w:author="davidg" w:date="2010-04-16T18:42:00Z">
            <w:rPr/>
          </w:rPrChange>
        </w:rPr>
        <w:t>Registration process</w:t>
      </w:r>
      <w:bookmarkEnd w:id="459"/>
    </w:p>
    <w:p w:rsidR="001071F8" w:rsidRPr="0097667F" w:rsidRDefault="001071F8" w:rsidP="001071F8">
      <w:pPr>
        <w:rPr>
          <w:lang w:val="en-GB"/>
          <w:rPrChange w:id="461" w:author="davidg" w:date="2010-04-16T18:42:00Z">
            <w:rPr/>
          </w:rPrChange>
        </w:rPr>
      </w:pPr>
      <w:r w:rsidRPr="0097667F">
        <w:rPr>
          <w:lang w:val="en-GB"/>
          <w:rPrChange w:id="462" w:author="davidg" w:date="2010-04-16T18:42:00Z">
            <w:rPr/>
          </w:rPrChange>
        </w:rPr>
        <w:t xml:space="preserve">Before an accredited </w:t>
      </w:r>
      <w:del w:id="463" w:author="davidg" w:date="2010-04-16T22:25:00Z">
        <w:r w:rsidRPr="0097667F" w:rsidDel="00EA4CD5">
          <w:rPr>
            <w:lang w:val="en-GB"/>
            <w:rPrChange w:id="464" w:author="davidg" w:date="2010-04-16T18:42:00Z">
              <w:rPr/>
            </w:rPrChange>
          </w:rPr>
          <w:delText xml:space="preserve">CA </w:delText>
        </w:r>
      </w:del>
      <w:ins w:id="465" w:author="davidg" w:date="2010-04-16T22:25:00Z">
        <w:r w:rsidR="00EA4CD5">
          <w:rPr>
            <w:lang w:val="en-GB"/>
          </w:rPr>
          <w:t xml:space="preserve">authority </w:t>
        </w:r>
      </w:ins>
      <w:del w:id="466" w:author="davidg" w:date="2010-04-16T22:25:00Z">
        <w:r w:rsidRPr="0097667F" w:rsidDel="00EA4CD5">
          <w:rPr>
            <w:lang w:val="en-GB"/>
            <w:rPrChange w:id="467" w:author="davidg" w:date="2010-04-16T18:42:00Z">
              <w:rPr/>
            </w:rPrChange>
          </w:rPr>
          <w:delText xml:space="preserve">to be </w:delText>
        </w:r>
      </w:del>
      <w:ins w:id="468" w:author="davidg" w:date="2010-04-16T22:25:00Z">
        <w:r w:rsidR="00EA4CD5">
          <w:rPr>
            <w:lang w:val="en-GB"/>
          </w:rPr>
          <w:t xml:space="preserve">can be </w:t>
        </w:r>
      </w:ins>
      <w:r w:rsidRPr="0097667F">
        <w:rPr>
          <w:lang w:val="en-GB"/>
          <w:rPrChange w:id="469" w:author="davidg" w:date="2010-04-16T18:42:00Z">
            <w:rPr/>
          </w:rPrChange>
        </w:rPr>
        <w:t xml:space="preserve">included in the repositories of the PMA the relevant introduction ceremonies must </w:t>
      </w:r>
      <w:del w:id="470" w:author="davidg" w:date="2010-04-16T22:26:00Z">
        <w:r w:rsidRPr="0097667F" w:rsidDel="00EA4CD5">
          <w:rPr>
            <w:lang w:val="en-GB"/>
            <w:rPrChange w:id="471" w:author="davidg" w:date="2010-04-16T18:42:00Z">
              <w:rPr/>
            </w:rPrChange>
          </w:rPr>
          <w:delText xml:space="preserve">have been </w:delText>
        </w:r>
      </w:del>
      <w:ins w:id="472" w:author="davidg" w:date="2010-04-16T22:26:00Z">
        <w:r w:rsidR="00EA4CD5">
          <w:rPr>
            <w:lang w:val="en-GB"/>
          </w:rPr>
          <w:t xml:space="preserve">be </w:t>
        </w:r>
      </w:ins>
      <w:r w:rsidRPr="0097667F">
        <w:rPr>
          <w:lang w:val="en-GB"/>
          <w:rPrChange w:id="473" w:author="davidg" w:date="2010-04-16T18:42:00Z">
            <w:rPr/>
          </w:rPrChange>
        </w:rPr>
        <w:t xml:space="preserve">completed successfully. </w:t>
      </w:r>
    </w:p>
    <w:p w:rsidR="00EA4CD5" w:rsidRDefault="00EA4CD5" w:rsidP="001071F8">
      <w:pPr>
        <w:pStyle w:val="Header"/>
        <w:tabs>
          <w:tab w:val="clear" w:pos="4320"/>
          <w:tab w:val="clear" w:pos="8640"/>
        </w:tabs>
        <w:rPr>
          <w:ins w:id="474" w:author="davidg" w:date="2010-04-16T22:26:00Z"/>
          <w:lang w:val="en-GB"/>
        </w:rPr>
      </w:pPr>
    </w:p>
    <w:p w:rsidR="001071F8" w:rsidRDefault="001071F8" w:rsidP="001071F8">
      <w:pPr>
        <w:pStyle w:val="Header"/>
        <w:tabs>
          <w:tab w:val="clear" w:pos="4320"/>
          <w:tab w:val="clear" w:pos="8640"/>
        </w:tabs>
        <w:rPr>
          <w:ins w:id="475" w:author="davidg" w:date="2010-04-16T22:26:00Z"/>
          <w:lang w:val="en-GB"/>
        </w:rPr>
      </w:pPr>
      <w:r w:rsidRPr="0097667F">
        <w:rPr>
          <w:lang w:val="en-GB"/>
          <w:rPrChange w:id="476" w:author="davidg" w:date="2010-04-16T18:42:00Z">
            <w:rPr/>
          </w:rPrChange>
        </w:rPr>
        <w:t xml:space="preserve">The following information must be conveyed to the PMA Chair – by a trusted means if required due to the nature of the information. </w:t>
      </w:r>
      <w:del w:id="477" w:author="davidg" w:date="2010-04-16T22:26:00Z">
        <w:r w:rsidRPr="0097667F" w:rsidDel="00EA4CD5">
          <w:rPr>
            <w:lang w:val="en-GB"/>
            <w:rPrChange w:id="478" w:author="davidg" w:date="2010-04-16T18:42:00Z">
              <w:rPr/>
            </w:rPrChange>
          </w:rPr>
          <w:delText xml:space="preserve">Such details are to be described in the </w:delText>
        </w:r>
      </w:del>
      <w:ins w:id="479" w:author="davidg" w:date="2010-04-16T22:26:00Z">
        <w:r w:rsidR="00EA4CD5">
          <w:rPr>
            <w:lang w:val="en-GB"/>
          </w:rPr>
          <w:t xml:space="preserve">This includes all information described in the </w:t>
        </w:r>
      </w:ins>
      <w:ins w:id="480" w:author="davidg" w:date="2010-04-16T22:27:00Z">
        <w:r w:rsidR="00EA4CD5">
          <w:rPr>
            <w:lang w:val="en-GB"/>
          </w:rPr>
          <w:t xml:space="preserve">relevant </w:t>
        </w:r>
      </w:ins>
      <w:r w:rsidRPr="0097667F">
        <w:rPr>
          <w:lang w:val="en-GB"/>
          <w:rPrChange w:id="481" w:author="davidg" w:date="2010-04-16T18:42:00Z">
            <w:rPr/>
          </w:rPrChange>
        </w:rPr>
        <w:t>guideline documents</w:t>
      </w:r>
      <w:ins w:id="482" w:author="davidg" w:date="2010-04-16T22:27:00Z">
        <w:r w:rsidR="00EA4CD5">
          <w:rPr>
            <w:lang w:val="en-GB"/>
          </w:rPr>
          <w:t xml:space="preserve"> and Authentication Profile under which an authority is accredited</w:t>
        </w:r>
      </w:ins>
      <w:r w:rsidRPr="0097667F">
        <w:rPr>
          <w:lang w:val="en-GB"/>
          <w:rPrChange w:id="483" w:author="davidg" w:date="2010-04-16T18:42:00Z">
            <w:rPr/>
          </w:rPrChange>
        </w:rPr>
        <w:t xml:space="preserve">, </w:t>
      </w:r>
      <w:del w:id="484" w:author="davidg" w:date="2010-04-16T22:27:00Z">
        <w:r w:rsidRPr="0097667F" w:rsidDel="00EA4CD5">
          <w:rPr>
            <w:lang w:val="en-GB"/>
            <w:rPrChange w:id="485" w:author="davidg" w:date="2010-04-16T18:42:00Z">
              <w:rPr/>
            </w:rPrChange>
          </w:rPr>
          <w:delText xml:space="preserve">but </w:delText>
        </w:r>
      </w:del>
      <w:ins w:id="486" w:author="davidg" w:date="2010-04-16T22:27:00Z">
        <w:r w:rsidR="00EA4CD5">
          <w:rPr>
            <w:lang w:val="en-GB"/>
          </w:rPr>
          <w:t xml:space="preserve">and </w:t>
        </w:r>
      </w:ins>
      <w:r w:rsidRPr="0097667F">
        <w:rPr>
          <w:lang w:val="en-GB"/>
          <w:rPrChange w:id="487" w:author="davidg" w:date="2010-04-16T18:42:00Z">
            <w:rPr/>
          </w:rPrChange>
        </w:rPr>
        <w:t xml:space="preserve">will </w:t>
      </w:r>
      <w:ins w:id="488" w:author="davidg" w:date="2010-04-16T22:27:00Z">
        <w:r w:rsidR="00EA4CD5">
          <w:rPr>
            <w:lang w:val="en-GB"/>
          </w:rPr>
          <w:t xml:space="preserve">additionally </w:t>
        </w:r>
      </w:ins>
      <w:r w:rsidRPr="0097667F">
        <w:rPr>
          <w:lang w:val="en-GB"/>
          <w:rPrChange w:id="489" w:author="davidg" w:date="2010-04-16T18:42:00Z">
            <w:rPr/>
          </w:rPrChange>
        </w:rPr>
        <w:t>include</w:t>
      </w:r>
      <w:del w:id="490" w:author="davidg" w:date="2010-04-16T22:27:00Z">
        <w:r w:rsidRPr="0097667F" w:rsidDel="00EA4CD5">
          <w:rPr>
            <w:lang w:val="en-GB"/>
            <w:rPrChange w:id="491" w:author="davidg" w:date="2010-04-16T18:42:00Z">
              <w:rPr/>
            </w:rPrChange>
          </w:rPr>
          <w:delText xml:space="preserve"> at least</w:delText>
        </w:r>
      </w:del>
      <w:r w:rsidRPr="0097667F">
        <w:rPr>
          <w:lang w:val="en-GB"/>
          <w:rPrChange w:id="492" w:author="davidg" w:date="2010-04-16T18:42:00Z">
            <w:rPr/>
          </w:rPrChange>
        </w:rPr>
        <w:t>:</w:t>
      </w:r>
    </w:p>
    <w:p w:rsidR="00EA4CD5" w:rsidRPr="0097667F" w:rsidRDefault="00EA4CD5" w:rsidP="001071F8">
      <w:pPr>
        <w:pStyle w:val="Header"/>
        <w:tabs>
          <w:tab w:val="clear" w:pos="4320"/>
          <w:tab w:val="clear" w:pos="8640"/>
        </w:tabs>
        <w:rPr>
          <w:lang w:val="en-GB"/>
          <w:rPrChange w:id="493" w:author="davidg" w:date="2010-04-16T18:42:00Z">
            <w:rPr/>
          </w:rPrChange>
        </w:rPr>
      </w:pPr>
    </w:p>
    <w:p w:rsidR="00EA4CD5" w:rsidRDefault="00EA4CD5" w:rsidP="00EA4CD5">
      <w:pPr>
        <w:pStyle w:val="ListParagraph"/>
        <w:numPr>
          <w:ilvl w:val="0"/>
          <w:numId w:val="13"/>
        </w:numPr>
        <w:rPr>
          <w:ins w:id="494" w:author="davidg" w:date="2010-04-16T22:27:00Z"/>
          <w:lang w:val="en-GB"/>
        </w:rPr>
        <w:pPrChange w:id="495" w:author="davidg" w:date="2010-04-16T22:28:00Z">
          <w:pPr>
            <w:pStyle w:val="ListParagraph"/>
            <w:numPr>
              <w:numId w:val="8"/>
            </w:numPr>
            <w:tabs>
              <w:tab w:val="num" w:pos="720"/>
            </w:tabs>
            <w:ind w:hanging="360"/>
          </w:pPr>
        </w:pPrChange>
      </w:pPr>
      <w:ins w:id="496" w:author="davidg" w:date="2010-04-16T22:27:00Z">
        <w:r>
          <w:rPr>
            <w:lang w:val="en-GB"/>
          </w:rPr>
          <w:t xml:space="preserve">Name of the organisation </w:t>
        </w:r>
      </w:ins>
      <w:ins w:id="497" w:author="davidg" w:date="2010-04-16T22:28:00Z">
        <w:r>
          <w:rPr>
            <w:lang w:val="en-GB"/>
          </w:rPr>
          <w:t xml:space="preserve">responsible for the </w:t>
        </w:r>
        <w:r>
          <w:rPr>
            <w:lang w:val="en-GB"/>
          </w:rPr>
          <w:t>accredited</w:t>
        </w:r>
        <w:r>
          <w:rPr>
            <w:lang w:val="en-GB"/>
          </w:rPr>
          <w:t xml:space="preserve"> authority(ies)</w:t>
        </w:r>
      </w:ins>
    </w:p>
    <w:p w:rsidR="00EA4CD5" w:rsidRDefault="00EA4CD5" w:rsidP="00EA4CD5">
      <w:pPr>
        <w:pStyle w:val="ListParagraph"/>
        <w:numPr>
          <w:ilvl w:val="0"/>
          <w:numId w:val="13"/>
        </w:numPr>
        <w:rPr>
          <w:ins w:id="498" w:author="davidg" w:date="2010-04-16T22:27:00Z"/>
          <w:lang w:val="en-GB"/>
        </w:rPr>
        <w:pPrChange w:id="499" w:author="davidg" w:date="2010-04-16T22:28:00Z">
          <w:pPr>
            <w:pStyle w:val="ListParagraph"/>
            <w:numPr>
              <w:numId w:val="8"/>
            </w:numPr>
            <w:tabs>
              <w:tab w:val="num" w:pos="720"/>
            </w:tabs>
            <w:ind w:hanging="360"/>
          </w:pPr>
        </w:pPrChange>
      </w:pPr>
      <w:ins w:id="500" w:author="davidg" w:date="2010-04-16T22:27:00Z">
        <w:r>
          <w:rPr>
            <w:lang w:val="en-GB"/>
          </w:rPr>
          <w:t>Contact information for the organisation, including both physical and electronic addresses</w:t>
        </w:r>
      </w:ins>
    </w:p>
    <w:p w:rsidR="00EA4CD5" w:rsidRDefault="00EA4CD5" w:rsidP="00EA4CD5">
      <w:pPr>
        <w:pStyle w:val="ListParagraph"/>
        <w:numPr>
          <w:ilvl w:val="0"/>
          <w:numId w:val="13"/>
        </w:numPr>
        <w:rPr>
          <w:ins w:id="501" w:author="davidg" w:date="2010-04-16T22:27:00Z"/>
          <w:lang w:val="en-GB"/>
        </w:rPr>
        <w:pPrChange w:id="502" w:author="davidg" w:date="2010-04-16T22:28:00Z">
          <w:pPr>
            <w:pStyle w:val="ListParagraph"/>
            <w:numPr>
              <w:numId w:val="8"/>
            </w:numPr>
            <w:tabs>
              <w:tab w:val="num" w:pos="720"/>
            </w:tabs>
            <w:ind w:hanging="360"/>
          </w:pPr>
        </w:pPrChange>
      </w:pPr>
      <w:ins w:id="503" w:author="davidg" w:date="2010-04-16T22:27:00Z">
        <w:r>
          <w:rPr>
            <w:lang w:val="en-GB"/>
          </w:rPr>
          <w:t>Name and contact information of one primary and at least one alternate representative of the organisation</w:t>
        </w:r>
      </w:ins>
    </w:p>
    <w:p w:rsidR="001071F8" w:rsidRPr="0097667F" w:rsidDel="00EA4CD5" w:rsidRDefault="001071F8" w:rsidP="001071F8">
      <w:pPr>
        <w:pStyle w:val="Header"/>
        <w:numPr>
          <w:ilvl w:val="0"/>
          <w:numId w:val="8"/>
        </w:numPr>
        <w:tabs>
          <w:tab w:val="clear" w:pos="4320"/>
          <w:tab w:val="clear" w:pos="8640"/>
        </w:tabs>
        <w:spacing w:after="60"/>
        <w:jc w:val="left"/>
        <w:rPr>
          <w:del w:id="504" w:author="davidg" w:date="2010-04-16T22:27:00Z"/>
          <w:lang w:val="en-GB"/>
          <w:rPrChange w:id="505" w:author="davidg" w:date="2010-04-16T18:42:00Z">
            <w:rPr>
              <w:del w:id="506" w:author="davidg" w:date="2010-04-16T22:27:00Z"/>
            </w:rPr>
          </w:rPrChange>
        </w:rPr>
      </w:pPr>
      <w:del w:id="507" w:author="davidg" w:date="2010-04-16T22:27:00Z">
        <w:r w:rsidRPr="0097667F" w:rsidDel="00EA4CD5">
          <w:rPr>
            <w:lang w:val="en-GB"/>
            <w:rPrChange w:id="508" w:author="davidg" w:date="2010-04-16T18:42:00Z">
              <w:rPr/>
            </w:rPrChange>
          </w:rPr>
          <w:delText xml:space="preserve">Name of the person representing the Authority in the PMA and </w:delText>
        </w:r>
      </w:del>
      <w:del w:id="509" w:author="davidg" w:date="2010-04-16T22:26:00Z">
        <w:r w:rsidRPr="0097667F" w:rsidDel="00EA4CD5">
          <w:rPr>
            <w:lang w:val="en-GB"/>
            <w:rPrChange w:id="510" w:author="davidg" w:date="2010-04-16T18:42:00Z">
              <w:rPr/>
            </w:rPrChange>
          </w:rPr>
          <w:delText xml:space="preserve">possibly an </w:delText>
        </w:r>
      </w:del>
      <w:del w:id="511" w:author="davidg" w:date="2010-04-16T22:27:00Z">
        <w:r w:rsidRPr="0097667F" w:rsidDel="00EA4CD5">
          <w:rPr>
            <w:lang w:val="en-GB"/>
            <w:rPrChange w:id="512" w:author="davidg" w:date="2010-04-16T18:42:00Z">
              <w:rPr/>
            </w:rPrChange>
          </w:rPr>
          <w:delText>alternate;</w:delText>
        </w:r>
      </w:del>
    </w:p>
    <w:p w:rsidR="00892081" w:rsidRPr="0097667F" w:rsidRDefault="001071F8" w:rsidP="00EA4CD5">
      <w:pPr>
        <w:pStyle w:val="Header"/>
        <w:numPr>
          <w:ilvl w:val="0"/>
          <w:numId w:val="13"/>
        </w:numPr>
        <w:tabs>
          <w:tab w:val="clear" w:pos="4320"/>
          <w:tab w:val="clear" w:pos="8640"/>
        </w:tabs>
        <w:spacing w:after="60"/>
        <w:jc w:val="left"/>
        <w:rPr>
          <w:lang w:val="en-GB"/>
          <w:rPrChange w:id="513" w:author="davidg" w:date="2010-04-16T18:42:00Z">
            <w:rPr/>
          </w:rPrChange>
        </w:rPr>
        <w:pPrChange w:id="514" w:author="davidg" w:date="2010-04-16T22:28:00Z">
          <w:pPr>
            <w:pStyle w:val="Header"/>
            <w:numPr>
              <w:numId w:val="8"/>
            </w:numPr>
            <w:tabs>
              <w:tab w:val="clear" w:pos="4320"/>
              <w:tab w:val="clear" w:pos="8640"/>
              <w:tab w:val="num" w:pos="720"/>
            </w:tabs>
            <w:spacing w:after="60"/>
            <w:ind w:left="720" w:hanging="360"/>
            <w:jc w:val="left"/>
          </w:pPr>
        </w:pPrChange>
      </w:pPr>
      <w:del w:id="515" w:author="davidg" w:date="2010-04-16T22:29:00Z">
        <w:r w:rsidRPr="0097667F" w:rsidDel="00EA4CD5">
          <w:rPr>
            <w:lang w:val="en-GB"/>
            <w:rPrChange w:id="516" w:author="davidg" w:date="2010-04-16T18:42:00Z">
              <w:rPr/>
            </w:rPrChange>
          </w:rPr>
          <w:delText>contact information;</w:delText>
        </w:r>
      </w:del>
      <w:ins w:id="517" w:author="davidg" w:date="2010-04-16T22:34:00Z">
        <w:r w:rsidR="00F83E96">
          <w:rPr>
            <w:lang w:val="en-GB"/>
          </w:rPr>
          <w:t>A</w:t>
        </w:r>
      </w:ins>
      <w:ins w:id="518" w:author="davidg" w:date="2010-04-16T21:46:00Z">
        <w:r w:rsidR="00892081">
          <w:rPr>
            <w:lang w:val="en-GB"/>
          </w:rPr>
          <w:t>n email address used for communicating concerns and requests to the Authority</w:t>
        </w:r>
      </w:ins>
    </w:p>
    <w:p w:rsidR="001071F8" w:rsidRPr="0097667F" w:rsidDel="00EA4CD5" w:rsidRDefault="00EA4CD5" w:rsidP="00EA4CD5">
      <w:pPr>
        <w:pStyle w:val="Header"/>
        <w:numPr>
          <w:ilvl w:val="0"/>
          <w:numId w:val="13"/>
        </w:numPr>
        <w:tabs>
          <w:tab w:val="clear" w:pos="4320"/>
          <w:tab w:val="clear" w:pos="8640"/>
        </w:tabs>
        <w:spacing w:after="60"/>
        <w:jc w:val="left"/>
        <w:rPr>
          <w:del w:id="519" w:author="davidg" w:date="2010-04-16T22:29:00Z"/>
          <w:lang w:val="en-GB"/>
          <w:rPrChange w:id="520" w:author="davidg" w:date="2010-04-16T18:42:00Z">
            <w:rPr>
              <w:del w:id="521" w:author="davidg" w:date="2010-04-16T22:29:00Z"/>
            </w:rPr>
          </w:rPrChange>
        </w:rPr>
        <w:pPrChange w:id="522" w:author="davidg" w:date="2010-04-16T22:30:00Z">
          <w:pPr>
            <w:pStyle w:val="Header"/>
            <w:numPr>
              <w:numId w:val="8"/>
            </w:numPr>
            <w:tabs>
              <w:tab w:val="clear" w:pos="4320"/>
              <w:tab w:val="clear" w:pos="8640"/>
              <w:tab w:val="num" w:pos="720"/>
            </w:tabs>
            <w:spacing w:after="60"/>
            <w:ind w:left="720" w:hanging="360"/>
            <w:jc w:val="left"/>
          </w:pPr>
        </w:pPrChange>
      </w:pPr>
      <w:ins w:id="523" w:author="davidg" w:date="2010-04-16T22:30:00Z">
        <w:r>
          <w:rPr>
            <w:lang w:val="en-GB"/>
          </w:rPr>
          <w:t xml:space="preserve">URLs where </w:t>
        </w:r>
      </w:ins>
      <w:ins w:id="524" w:author="davidg" w:date="2010-04-16T22:29:00Z">
        <w:r>
          <w:rPr>
            <w:lang w:val="en-GB"/>
          </w:rPr>
          <w:t xml:space="preserve">the </w:t>
        </w:r>
      </w:ins>
      <w:ins w:id="525" w:author="davidg" w:date="2010-04-16T22:30:00Z">
        <w:r>
          <w:rPr>
            <w:lang w:val="en-GB"/>
          </w:rPr>
          <w:t xml:space="preserve">policy and practices </w:t>
        </w:r>
      </w:ins>
      <w:del w:id="526" w:author="davidg" w:date="2010-04-16T22:29:00Z">
        <w:r w:rsidR="001071F8" w:rsidRPr="0097667F" w:rsidDel="00EA4CD5">
          <w:rPr>
            <w:lang w:val="en-GB"/>
            <w:rPrChange w:id="527" w:author="davidg" w:date="2010-04-16T18:42:00Z">
              <w:rPr/>
            </w:rPrChange>
          </w:rPr>
          <w:delText>geographical and community scope of the Authority;</w:delText>
        </w:r>
      </w:del>
    </w:p>
    <w:p w:rsidR="001071F8" w:rsidRDefault="001071F8" w:rsidP="00EA4CD5">
      <w:pPr>
        <w:pStyle w:val="Header"/>
        <w:numPr>
          <w:ilvl w:val="0"/>
          <w:numId w:val="13"/>
        </w:numPr>
        <w:tabs>
          <w:tab w:val="clear" w:pos="4320"/>
          <w:tab w:val="clear" w:pos="8640"/>
        </w:tabs>
        <w:spacing w:after="60"/>
        <w:jc w:val="left"/>
        <w:rPr>
          <w:ins w:id="528" w:author="davidg" w:date="2010-04-16T22:30:00Z"/>
          <w:lang w:val="en-GB"/>
        </w:rPr>
        <w:pPrChange w:id="529" w:author="davidg" w:date="2010-04-16T22:30:00Z">
          <w:pPr>
            <w:pStyle w:val="Header"/>
            <w:numPr>
              <w:numId w:val="8"/>
            </w:numPr>
            <w:tabs>
              <w:tab w:val="clear" w:pos="4320"/>
              <w:tab w:val="clear" w:pos="8640"/>
              <w:tab w:val="num" w:pos="720"/>
            </w:tabs>
            <w:spacing w:after="60"/>
            <w:ind w:left="720" w:hanging="360"/>
            <w:jc w:val="left"/>
          </w:pPr>
        </w:pPrChange>
      </w:pPr>
      <w:del w:id="530" w:author="davidg" w:date="2010-04-16T22:29:00Z">
        <w:r w:rsidRPr="0097667F" w:rsidDel="00EA4CD5">
          <w:rPr>
            <w:lang w:val="en-GB"/>
            <w:rPrChange w:id="531" w:author="davidg" w:date="2010-04-16T18:42:00Z">
              <w:rPr/>
            </w:rPrChange>
          </w:rPr>
          <w:delText>C</w:delText>
        </w:r>
      </w:del>
      <w:del w:id="532" w:author="davidg" w:date="2010-04-16T22:30:00Z">
        <w:r w:rsidRPr="0097667F" w:rsidDel="00EA4CD5">
          <w:rPr>
            <w:lang w:val="en-GB"/>
            <w:rPrChange w:id="533" w:author="davidg" w:date="2010-04-16T18:42:00Z">
              <w:rPr/>
            </w:rPrChange>
          </w:rPr>
          <w:delText xml:space="preserve">P </w:delText>
        </w:r>
        <w:r w:rsidRPr="00EA4CD5" w:rsidDel="00EA4CD5">
          <w:rPr>
            <w:lang w:val="en-GB"/>
            <w:rPrChange w:id="534" w:author="davidg" w:date="2010-04-16T22:30:00Z">
              <w:rPr/>
            </w:rPrChange>
          </w:rPr>
          <w:delText xml:space="preserve">and CPS </w:delText>
        </w:r>
      </w:del>
      <w:r w:rsidRPr="00EA4CD5">
        <w:rPr>
          <w:lang w:val="en-GB"/>
          <w:rPrChange w:id="535" w:author="davidg" w:date="2010-04-16T22:30:00Z">
            <w:rPr/>
          </w:rPrChange>
        </w:rPr>
        <w:t xml:space="preserve">document(s) </w:t>
      </w:r>
      <w:del w:id="536" w:author="davidg" w:date="2010-04-16T22:29:00Z">
        <w:r w:rsidRPr="00EA4CD5" w:rsidDel="00EA4CD5">
          <w:rPr>
            <w:lang w:val="en-GB"/>
            <w:rPrChange w:id="537" w:author="davidg" w:date="2010-04-16T22:30:00Z">
              <w:rPr/>
            </w:rPrChange>
          </w:rPr>
          <w:delText xml:space="preserve">and a link to </w:delText>
        </w:r>
      </w:del>
      <w:del w:id="538" w:author="davidg" w:date="2010-04-16T22:30:00Z">
        <w:r w:rsidRPr="00EA4CD5" w:rsidDel="00EA4CD5">
          <w:rPr>
            <w:lang w:val="en-GB"/>
            <w:rPrChange w:id="539" w:author="davidg" w:date="2010-04-16T22:30:00Z">
              <w:rPr/>
            </w:rPrChange>
          </w:rPr>
          <w:delText xml:space="preserve">where the CP/CPS </w:delText>
        </w:r>
      </w:del>
      <w:del w:id="540" w:author="davidg" w:date="2010-04-16T22:34:00Z">
        <w:r w:rsidRPr="00EA4CD5" w:rsidDel="00F83E96">
          <w:rPr>
            <w:lang w:val="en-GB"/>
            <w:rPrChange w:id="541" w:author="davidg" w:date="2010-04-16T22:30:00Z">
              <w:rPr/>
            </w:rPrChange>
          </w:rPr>
          <w:delText>will</w:delText>
        </w:r>
      </w:del>
      <w:ins w:id="542" w:author="davidg" w:date="2010-04-16T22:34:00Z">
        <w:r w:rsidR="00F83E96">
          <w:rPr>
            <w:lang w:val="en-GB"/>
          </w:rPr>
          <w:t xml:space="preserve">are </w:t>
        </w:r>
      </w:ins>
      <w:del w:id="543" w:author="davidg" w:date="2010-04-16T22:34:00Z">
        <w:r w:rsidRPr="00EA4CD5" w:rsidDel="00F83E96">
          <w:rPr>
            <w:lang w:val="en-GB"/>
            <w:rPrChange w:id="544" w:author="davidg" w:date="2010-04-16T22:30:00Z">
              <w:rPr/>
            </w:rPrChange>
          </w:rPr>
          <w:delText xml:space="preserve"> be </w:delText>
        </w:r>
      </w:del>
      <w:r w:rsidRPr="00EA4CD5">
        <w:rPr>
          <w:lang w:val="en-GB"/>
          <w:rPrChange w:id="545" w:author="davidg" w:date="2010-04-16T22:30:00Z">
            <w:rPr/>
          </w:rPrChange>
        </w:rPr>
        <w:t>made available to interested parties;</w:t>
      </w:r>
    </w:p>
    <w:p w:rsidR="00EA4CD5" w:rsidRDefault="00EA4CD5" w:rsidP="00EA4CD5">
      <w:pPr>
        <w:pStyle w:val="Header"/>
        <w:numPr>
          <w:ilvl w:val="0"/>
          <w:numId w:val="13"/>
        </w:numPr>
        <w:tabs>
          <w:tab w:val="clear" w:pos="4320"/>
          <w:tab w:val="clear" w:pos="8640"/>
        </w:tabs>
        <w:spacing w:after="60"/>
        <w:jc w:val="left"/>
        <w:rPr>
          <w:ins w:id="546" w:author="davidg" w:date="2010-04-16T22:31:00Z"/>
          <w:lang w:val="en-GB"/>
        </w:rPr>
        <w:pPrChange w:id="547" w:author="davidg" w:date="2010-04-16T22:30:00Z">
          <w:pPr>
            <w:pStyle w:val="Header"/>
            <w:numPr>
              <w:numId w:val="8"/>
            </w:numPr>
            <w:tabs>
              <w:tab w:val="clear" w:pos="4320"/>
              <w:tab w:val="clear" w:pos="8640"/>
              <w:tab w:val="num" w:pos="720"/>
            </w:tabs>
            <w:spacing w:after="60"/>
            <w:ind w:left="720" w:hanging="360"/>
            <w:jc w:val="left"/>
          </w:pPr>
        </w:pPrChange>
      </w:pPr>
      <w:ins w:id="548" w:author="davidg" w:date="2010-04-16T22:30:00Z">
        <w:r>
          <w:rPr>
            <w:lang w:val="en-GB"/>
          </w:rPr>
          <w:t>URL to a web page containing general (</w:t>
        </w:r>
      </w:ins>
      <w:ins w:id="549" w:author="davidg" w:date="2010-04-16T22:31:00Z">
        <w:r>
          <w:rPr>
            <w:lang w:val="en-GB"/>
          </w:rPr>
          <w:t xml:space="preserve">subscriber-oriented) information </w:t>
        </w:r>
      </w:ins>
      <w:ins w:id="550" w:author="davidg" w:date="2010-04-16T22:30:00Z">
        <w:r>
          <w:rPr>
            <w:lang w:val="en-GB"/>
          </w:rPr>
          <w:t>of the authority</w:t>
        </w:r>
      </w:ins>
    </w:p>
    <w:p w:rsidR="00EA4CD5" w:rsidRPr="00EA4CD5" w:rsidRDefault="00EA4CD5" w:rsidP="00EA4CD5">
      <w:pPr>
        <w:pStyle w:val="Header"/>
        <w:numPr>
          <w:ilvl w:val="0"/>
          <w:numId w:val="13"/>
        </w:numPr>
        <w:tabs>
          <w:tab w:val="clear" w:pos="4320"/>
          <w:tab w:val="clear" w:pos="8640"/>
        </w:tabs>
        <w:spacing w:after="60"/>
        <w:jc w:val="left"/>
        <w:rPr>
          <w:lang w:val="en-GB"/>
          <w:rPrChange w:id="551" w:author="davidg" w:date="2010-04-16T22:30:00Z">
            <w:rPr/>
          </w:rPrChange>
        </w:rPr>
        <w:pPrChange w:id="552" w:author="davidg" w:date="2010-04-16T22:30:00Z">
          <w:pPr>
            <w:pStyle w:val="Header"/>
            <w:numPr>
              <w:numId w:val="8"/>
            </w:numPr>
            <w:tabs>
              <w:tab w:val="clear" w:pos="4320"/>
              <w:tab w:val="clear" w:pos="8640"/>
              <w:tab w:val="num" w:pos="720"/>
            </w:tabs>
            <w:spacing w:after="60"/>
            <w:ind w:left="720" w:hanging="360"/>
            <w:jc w:val="left"/>
          </w:pPr>
        </w:pPrChange>
      </w:pPr>
      <w:ins w:id="553" w:author="davidg" w:date="2010-04-16T22:31:00Z">
        <w:r>
          <w:rPr>
            <w:lang w:val="en-GB"/>
          </w:rPr>
          <w:t>URLs to all trust anchors</w:t>
        </w:r>
      </w:ins>
      <w:ins w:id="554" w:author="davidg" w:date="2010-04-16T22:34:00Z">
        <w:r w:rsidR="00F83E96">
          <w:rPr>
            <w:lang w:val="en-GB"/>
          </w:rPr>
          <w:t xml:space="preserve"> and to relevant revocation information</w:t>
        </w:r>
      </w:ins>
    </w:p>
    <w:p w:rsidR="001071F8" w:rsidRPr="0097667F" w:rsidRDefault="001071F8" w:rsidP="00EA4CD5">
      <w:pPr>
        <w:pStyle w:val="Header"/>
        <w:numPr>
          <w:ilvl w:val="0"/>
          <w:numId w:val="13"/>
        </w:numPr>
        <w:tabs>
          <w:tab w:val="clear" w:pos="4320"/>
          <w:tab w:val="clear" w:pos="8640"/>
        </w:tabs>
        <w:spacing w:after="60"/>
        <w:jc w:val="left"/>
        <w:rPr>
          <w:lang w:val="en-GB"/>
          <w:rPrChange w:id="555" w:author="davidg" w:date="2010-04-16T18:42:00Z">
            <w:rPr/>
          </w:rPrChange>
        </w:rPr>
        <w:pPrChange w:id="556" w:author="davidg" w:date="2010-04-16T22:28:00Z">
          <w:pPr>
            <w:pStyle w:val="Header"/>
            <w:numPr>
              <w:numId w:val="8"/>
            </w:numPr>
            <w:tabs>
              <w:tab w:val="clear" w:pos="4320"/>
              <w:tab w:val="clear" w:pos="8640"/>
              <w:tab w:val="num" w:pos="720"/>
            </w:tabs>
            <w:spacing w:after="60"/>
            <w:ind w:left="720" w:hanging="360"/>
            <w:jc w:val="left"/>
          </w:pPr>
        </w:pPrChange>
      </w:pPr>
      <w:del w:id="557" w:author="davidg" w:date="2010-04-16T22:34:00Z">
        <w:r w:rsidRPr="0097667F" w:rsidDel="00F83E96">
          <w:rPr>
            <w:lang w:val="en-GB"/>
            <w:rPrChange w:id="558" w:author="davidg" w:date="2010-04-16T18:42:00Z">
              <w:rPr/>
            </w:rPrChange>
          </w:rPr>
          <w:delText>fingerprint</w:delText>
        </w:r>
      </w:del>
      <w:ins w:id="559" w:author="davidg" w:date="2010-04-16T22:34:00Z">
        <w:r w:rsidR="00F83E96">
          <w:rPr>
            <w:lang w:val="en-GB"/>
          </w:rPr>
          <w:t>F</w:t>
        </w:r>
        <w:r w:rsidR="00F83E96" w:rsidRPr="0097667F">
          <w:rPr>
            <w:lang w:val="en-GB"/>
            <w:rPrChange w:id="560" w:author="davidg" w:date="2010-04-16T18:42:00Z">
              <w:rPr/>
            </w:rPrChange>
          </w:rPr>
          <w:t>ingerprint</w:t>
        </w:r>
      </w:ins>
      <w:r w:rsidRPr="0097667F">
        <w:rPr>
          <w:lang w:val="en-GB"/>
          <w:rPrChange w:id="561" w:author="davidg" w:date="2010-04-16T18:42:00Z">
            <w:rPr/>
          </w:rPrChange>
        </w:rPr>
        <w:t xml:space="preserve">(s) of the </w:t>
      </w:r>
      <w:del w:id="562" w:author="davidg" w:date="2010-04-16T22:31:00Z">
        <w:r w:rsidRPr="0097667F" w:rsidDel="00EA4CD5">
          <w:rPr>
            <w:lang w:val="en-GB"/>
            <w:rPrChange w:id="563" w:author="davidg" w:date="2010-04-16T18:42:00Z">
              <w:rPr/>
            </w:rPrChange>
          </w:rPr>
          <w:delText xml:space="preserve">source of </w:delText>
        </w:r>
      </w:del>
      <w:r w:rsidRPr="0097667F">
        <w:rPr>
          <w:lang w:val="en-GB"/>
          <w:rPrChange w:id="564" w:author="davidg" w:date="2010-04-16T18:42:00Z">
            <w:rPr/>
          </w:rPrChange>
        </w:rPr>
        <w:t>trust</w:t>
      </w:r>
      <w:ins w:id="565" w:author="davidg" w:date="2010-04-16T22:31:00Z">
        <w:r w:rsidR="00EA4CD5">
          <w:rPr>
            <w:lang w:val="en-GB"/>
          </w:rPr>
          <w:t xml:space="preserve"> anchors</w:t>
        </w:r>
      </w:ins>
      <w:r w:rsidRPr="0097667F">
        <w:rPr>
          <w:lang w:val="en-GB"/>
          <w:rPrChange w:id="566" w:author="davidg" w:date="2010-04-16T18:42:00Z">
            <w:rPr/>
          </w:rPrChange>
        </w:rPr>
        <w:t xml:space="preserve"> or root certificate</w:t>
      </w:r>
      <w:ins w:id="567" w:author="davidg" w:date="2010-04-16T22:31:00Z">
        <w:r w:rsidR="00EA4CD5">
          <w:rPr>
            <w:lang w:val="en-GB"/>
          </w:rPr>
          <w:t>(s)</w:t>
        </w:r>
      </w:ins>
      <w:r w:rsidRPr="0097667F">
        <w:rPr>
          <w:lang w:val="en-GB"/>
          <w:rPrChange w:id="568" w:author="davidg" w:date="2010-04-16T18:42:00Z">
            <w:rPr/>
          </w:rPrChange>
        </w:rPr>
        <w:t>;</w:t>
      </w:r>
    </w:p>
    <w:p w:rsidR="00EA4CD5" w:rsidRDefault="00EA4CD5" w:rsidP="001071F8">
      <w:pPr>
        <w:pStyle w:val="Header"/>
        <w:tabs>
          <w:tab w:val="clear" w:pos="4320"/>
          <w:tab w:val="clear" w:pos="8640"/>
        </w:tabs>
        <w:rPr>
          <w:ins w:id="569" w:author="davidg" w:date="2010-04-16T22:31:00Z"/>
          <w:lang w:val="en-GB"/>
        </w:rPr>
      </w:pPr>
    </w:p>
    <w:p w:rsidR="001071F8" w:rsidRDefault="001071F8" w:rsidP="001071F8">
      <w:pPr>
        <w:pStyle w:val="Header"/>
        <w:tabs>
          <w:tab w:val="clear" w:pos="4320"/>
          <w:tab w:val="clear" w:pos="8640"/>
        </w:tabs>
        <w:rPr>
          <w:ins w:id="570" w:author="davidg" w:date="2010-04-16T19:22:00Z"/>
          <w:lang w:val="en-GB"/>
        </w:rPr>
      </w:pPr>
      <w:r w:rsidRPr="0097667F">
        <w:rPr>
          <w:lang w:val="en-GB"/>
          <w:rPrChange w:id="571" w:author="davidg" w:date="2010-04-16T18:42:00Z">
            <w:rPr/>
          </w:rPrChange>
        </w:rPr>
        <w:t xml:space="preserve">The introduction process is not complete until all the information above has been conveyed to the PMA. </w:t>
      </w:r>
    </w:p>
    <w:p w:rsidR="00045531" w:rsidRPr="0097667F" w:rsidRDefault="00045531" w:rsidP="00045531">
      <w:pPr>
        <w:pStyle w:val="Heading2"/>
        <w:rPr>
          <w:lang w:val="en-GB"/>
        </w:rPr>
        <w:pPrChange w:id="572" w:author="davidg" w:date="2010-04-16T19:22:00Z">
          <w:pPr/>
        </w:pPrChange>
      </w:pPr>
      <w:moveToRangeStart w:id="573" w:author="davidg" w:date="2010-04-16T19:22:00Z" w:name="move259209074"/>
      <w:moveTo w:id="574" w:author="davidg" w:date="2010-04-16T19:22:00Z">
        <w:del w:id="575" w:author="davidg" w:date="2010-04-16T22:37:00Z">
          <w:r w:rsidRPr="0097667F" w:rsidDel="00F83E96">
            <w:rPr>
              <w:lang w:val="en-GB"/>
            </w:rPr>
            <w:lastRenderedPageBreak/>
            <w:delText>The PMA Chair or any other person on the Chair’s behalf will distribute the RPM with the root certificates, the signing policy files, and the CRL distribution point, and the CA will be linked from the eugridpma.org site.</w:delText>
          </w:r>
        </w:del>
      </w:moveTo>
      <w:bookmarkStart w:id="576" w:name="_Toc259220873"/>
      <w:ins w:id="577" w:author="davidg" w:date="2010-04-16T19:22:00Z">
        <w:r>
          <w:rPr>
            <w:lang w:val="en-GB"/>
          </w:rPr>
          <w:t>Namespace assignment</w:t>
        </w:r>
      </w:ins>
      <w:bookmarkEnd w:id="576"/>
    </w:p>
    <w:moveToRangeEnd w:id="573"/>
    <w:p w:rsidR="00F83E96" w:rsidRDefault="00F83E96" w:rsidP="001071F8">
      <w:pPr>
        <w:pStyle w:val="Header"/>
        <w:tabs>
          <w:tab w:val="clear" w:pos="4320"/>
          <w:tab w:val="clear" w:pos="8640"/>
        </w:tabs>
        <w:rPr>
          <w:ins w:id="578" w:author="davidg" w:date="2010-04-16T22:37:00Z"/>
          <w:lang w:val="en-GB"/>
        </w:rPr>
      </w:pPr>
      <w:ins w:id="579" w:author="davidg" w:date="2010-04-16T22:35:00Z">
        <w:r>
          <w:rPr>
            <w:lang w:val="en-GB"/>
          </w:rPr>
          <w:t xml:space="preserve">The PMA, in coordination with the authority, will assign a </w:t>
        </w:r>
      </w:ins>
      <w:ins w:id="580" w:author="davidg" w:date="2010-04-16T22:37:00Z">
        <w:r>
          <w:rPr>
            <w:lang w:val="en-GB"/>
          </w:rPr>
          <w:t xml:space="preserve">unique non-overlapping </w:t>
        </w:r>
      </w:ins>
      <w:ins w:id="581" w:author="davidg" w:date="2010-04-16T22:35:00Z">
        <w:r>
          <w:rPr>
            <w:lang w:val="en-GB"/>
          </w:rPr>
          <w:t xml:space="preserve">name space </w:t>
        </w:r>
      </w:ins>
      <w:ins w:id="582" w:author="davidg" w:date="2010-04-16T22:37:00Z">
        <w:r>
          <w:rPr>
            <w:lang w:val="en-GB"/>
          </w:rPr>
          <w:t xml:space="preserve">to each member </w:t>
        </w:r>
      </w:ins>
      <w:ins w:id="583" w:author="davidg" w:date="2010-04-16T22:35:00Z">
        <w:r>
          <w:rPr>
            <w:lang w:val="en-GB"/>
          </w:rPr>
          <w:t>for subject distinguished names for those subject</w:t>
        </w:r>
      </w:ins>
      <w:ins w:id="584" w:author="davidg" w:date="2010-04-16T22:37:00Z">
        <w:r>
          <w:rPr>
            <w:lang w:val="en-GB"/>
          </w:rPr>
          <w:t>s</w:t>
        </w:r>
      </w:ins>
      <w:ins w:id="585" w:author="davidg" w:date="2010-04-16T22:35:00Z">
        <w:r>
          <w:rPr>
            <w:lang w:val="en-GB"/>
          </w:rPr>
          <w:t xml:space="preserve"> that are to be considered part of the </w:t>
        </w:r>
      </w:ins>
      <w:ins w:id="586" w:author="davidg" w:date="2010-04-16T22:36:00Z">
        <w:r>
          <w:rPr>
            <w:lang w:val="en-GB"/>
          </w:rPr>
          <w:t xml:space="preserve">PMA and IGTF trust infrastructure. </w:t>
        </w:r>
      </w:ins>
    </w:p>
    <w:p w:rsidR="00F83E96" w:rsidRDefault="00F83E96" w:rsidP="001071F8">
      <w:pPr>
        <w:pStyle w:val="Header"/>
        <w:tabs>
          <w:tab w:val="clear" w:pos="4320"/>
          <w:tab w:val="clear" w:pos="8640"/>
        </w:tabs>
        <w:rPr>
          <w:ins w:id="587" w:author="davidg" w:date="2010-04-16T22:37:00Z"/>
          <w:lang w:val="en-GB"/>
        </w:rPr>
      </w:pPr>
    </w:p>
    <w:p w:rsidR="00045531" w:rsidRDefault="00F83E96" w:rsidP="001071F8">
      <w:pPr>
        <w:pStyle w:val="Header"/>
        <w:tabs>
          <w:tab w:val="clear" w:pos="4320"/>
          <w:tab w:val="clear" w:pos="8640"/>
        </w:tabs>
        <w:rPr>
          <w:ins w:id="588" w:author="davidg" w:date="2010-04-16T22:37:00Z"/>
          <w:lang w:val="en-GB"/>
        </w:rPr>
      </w:pPr>
      <w:ins w:id="589" w:author="davidg" w:date="2010-04-16T22:36:00Z">
        <w:r>
          <w:rPr>
            <w:lang w:val="en-GB"/>
          </w:rPr>
          <w:t xml:space="preserve">The </w:t>
        </w:r>
      </w:ins>
      <w:ins w:id="590" w:author="davidg" w:date="2010-04-16T22:37:00Z">
        <w:r>
          <w:rPr>
            <w:lang w:val="en-GB"/>
          </w:rPr>
          <w:t xml:space="preserve">member </w:t>
        </w:r>
      </w:ins>
      <w:ins w:id="591" w:author="davidg" w:date="2010-04-16T22:36:00Z">
        <w:r>
          <w:rPr>
            <w:lang w:val="en-GB"/>
          </w:rPr>
          <w:t>is encouraged to ensure that the namespace information</w:t>
        </w:r>
      </w:ins>
      <w:ins w:id="592" w:author="davidg" w:date="2010-04-16T22:38:00Z">
        <w:r>
          <w:rPr>
            <w:lang w:val="en-GB"/>
          </w:rPr>
          <w:t xml:space="preserve">, including its technical implementations, </w:t>
        </w:r>
      </w:ins>
      <w:ins w:id="593" w:author="davidg" w:date="2010-04-16T22:36:00Z">
        <w:r>
          <w:rPr>
            <w:lang w:val="en-GB"/>
          </w:rPr>
          <w:t>proposed for inclusion in the PMA and IGTF distribution is correct and complete, and reflects the agreement between</w:t>
        </w:r>
      </w:ins>
      <w:ins w:id="594" w:author="davidg" w:date="2010-04-16T22:37:00Z">
        <w:r>
          <w:rPr>
            <w:lang w:val="en-GB"/>
          </w:rPr>
          <w:t xml:space="preserve"> the member and the PMA.</w:t>
        </w:r>
      </w:ins>
    </w:p>
    <w:p w:rsidR="00F83E96" w:rsidRPr="0097667F" w:rsidRDefault="00F83E96" w:rsidP="001071F8">
      <w:pPr>
        <w:pStyle w:val="Header"/>
        <w:tabs>
          <w:tab w:val="clear" w:pos="4320"/>
          <w:tab w:val="clear" w:pos="8640"/>
        </w:tabs>
        <w:rPr>
          <w:lang w:val="en-GB"/>
          <w:rPrChange w:id="595" w:author="davidg" w:date="2010-04-16T18:42:00Z">
            <w:rPr/>
          </w:rPrChange>
        </w:rPr>
      </w:pPr>
    </w:p>
    <w:p w:rsidR="001071F8" w:rsidRPr="0097667F" w:rsidRDefault="001071F8" w:rsidP="001071F8">
      <w:pPr>
        <w:pStyle w:val="Heading1"/>
        <w:rPr>
          <w:lang w:val="en-GB"/>
          <w:rPrChange w:id="596" w:author="davidg" w:date="2010-04-16T18:42:00Z">
            <w:rPr/>
          </w:rPrChange>
        </w:rPr>
      </w:pPr>
      <w:del w:id="597" w:author="davidg" w:date="2010-04-16T19:11:00Z">
        <w:r w:rsidRPr="0097667F" w:rsidDel="00656954">
          <w:rPr>
            <w:lang w:val="en-GB"/>
            <w:rPrChange w:id="598" w:author="davidg" w:date="2010-04-16T18:42:00Z">
              <w:rPr/>
            </w:rPrChange>
          </w:rPr>
          <w:delText>Acceptance</w:delText>
        </w:r>
      </w:del>
      <w:bookmarkStart w:id="599" w:name="_Toc259220874"/>
      <w:ins w:id="600" w:author="davidg" w:date="2010-04-16T19:11:00Z">
        <w:r w:rsidR="00656954">
          <w:rPr>
            <w:lang w:val="en-GB"/>
          </w:rPr>
          <w:t>Distribution of Trust Anchors</w:t>
        </w:r>
      </w:ins>
      <w:bookmarkEnd w:id="599"/>
    </w:p>
    <w:p w:rsidR="00656954" w:rsidRDefault="001071F8" w:rsidP="001071F8">
      <w:pPr>
        <w:rPr>
          <w:ins w:id="601" w:author="davidg" w:date="2010-04-16T19:14:00Z"/>
          <w:lang w:val="en-GB"/>
        </w:rPr>
      </w:pPr>
      <w:del w:id="602" w:author="davidg" w:date="2010-04-16T19:14:00Z">
        <w:r w:rsidRPr="0097667F" w:rsidDel="00656954">
          <w:rPr>
            <w:lang w:val="en-GB"/>
            <w:rPrChange w:id="603" w:author="davidg" w:date="2010-04-16T18:42:00Z">
              <w:rPr/>
            </w:rPrChange>
          </w:rPr>
          <w:delText>After approval</w:delText>
        </w:r>
      </w:del>
      <w:del w:id="604" w:author="davidg" w:date="2010-04-16T19:09:00Z">
        <w:r w:rsidRPr="0097667F" w:rsidDel="00656954">
          <w:rPr>
            <w:lang w:val="en-GB"/>
            <w:rPrChange w:id="605" w:author="davidg" w:date="2010-04-16T18:42:00Z">
              <w:rPr/>
            </w:rPrChange>
          </w:rPr>
          <w:delText xml:space="preserve"> and after the </w:delText>
        </w:r>
      </w:del>
      <w:del w:id="606" w:author="davidg" w:date="2010-04-16T19:08:00Z">
        <w:r w:rsidRPr="0097667F" w:rsidDel="00BE02C2">
          <w:rPr>
            <w:lang w:val="en-GB"/>
            <w:rPrChange w:id="607" w:author="davidg" w:date="2010-04-16T18:42:00Z">
              <w:rPr/>
            </w:rPrChange>
          </w:rPr>
          <w:delText xml:space="preserve">possible </w:delText>
        </w:r>
      </w:del>
      <w:del w:id="608" w:author="davidg" w:date="2010-04-16T19:09:00Z">
        <w:r w:rsidRPr="0097667F" w:rsidDel="00656954">
          <w:rPr>
            <w:lang w:val="en-GB"/>
            <w:rPrChange w:id="609" w:author="davidg" w:date="2010-04-16T18:42:00Z">
              <w:rPr/>
            </w:rPrChange>
          </w:rPr>
          <w:delText>voting period has completed,</w:delText>
        </w:r>
      </w:del>
      <w:del w:id="610" w:author="davidg" w:date="2010-04-16T19:14:00Z">
        <w:r w:rsidRPr="0097667F" w:rsidDel="00656954">
          <w:rPr>
            <w:lang w:val="en-GB"/>
            <w:rPrChange w:id="611" w:author="davidg" w:date="2010-04-16T18:42:00Z">
              <w:rPr/>
            </w:rPrChange>
          </w:rPr>
          <w:delText xml:space="preserve"> the Authority will be </w:delText>
        </w:r>
      </w:del>
      <w:del w:id="612" w:author="davidg" w:date="2010-04-16T19:10:00Z">
        <w:r w:rsidRPr="0097667F" w:rsidDel="00656954">
          <w:rPr>
            <w:lang w:val="en-GB"/>
            <w:rPrChange w:id="613" w:author="davidg" w:date="2010-04-16T18:42:00Z">
              <w:rPr/>
            </w:rPrChange>
          </w:rPr>
          <w:delText xml:space="preserve">included </w:delText>
        </w:r>
      </w:del>
      <w:del w:id="614" w:author="davidg" w:date="2010-04-16T19:14:00Z">
        <w:r w:rsidRPr="0097667F" w:rsidDel="00656954">
          <w:rPr>
            <w:lang w:val="en-GB"/>
            <w:rPrChange w:id="615" w:author="davidg" w:date="2010-04-16T18:42:00Z">
              <w:rPr/>
            </w:rPrChange>
          </w:rPr>
          <w:delText xml:space="preserve">in the membership list. </w:delText>
        </w:r>
      </w:del>
      <w:ins w:id="616" w:author="davidg" w:date="2010-04-16T19:10:00Z">
        <w:r w:rsidR="00656954">
          <w:rPr>
            <w:lang w:val="en-GB"/>
          </w:rPr>
          <w:t xml:space="preserve">Following approval and having completed </w:t>
        </w:r>
      </w:ins>
      <w:ins w:id="617" w:author="davidg" w:date="2010-04-16T19:11:00Z">
        <w:r w:rsidR="00656954">
          <w:rPr>
            <w:lang w:val="en-GB"/>
          </w:rPr>
          <w:t xml:space="preserve">the introduction ceremonies and </w:t>
        </w:r>
      </w:ins>
      <w:ins w:id="618" w:author="davidg" w:date="2010-04-16T19:10:00Z">
        <w:r w:rsidR="00656954">
          <w:rPr>
            <w:lang w:val="en-GB"/>
          </w:rPr>
          <w:t xml:space="preserve">the registration </w:t>
        </w:r>
      </w:ins>
      <w:ins w:id="619" w:author="davidg" w:date="2010-04-16T19:11:00Z">
        <w:r w:rsidR="00656954">
          <w:rPr>
            <w:lang w:val="en-GB"/>
          </w:rPr>
          <w:t xml:space="preserve">of trust anchors </w:t>
        </w:r>
      </w:ins>
      <w:ins w:id="620" w:author="davidg" w:date="2010-04-16T19:13:00Z">
        <w:r w:rsidR="00656954">
          <w:rPr>
            <w:lang w:val="en-GB"/>
          </w:rPr>
          <w:t xml:space="preserve">and meta-data </w:t>
        </w:r>
      </w:ins>
      <w:ins w:id="621" w:author="davidg" w:date="2010-04-16T19:10:00Z">
        <w:r w:rsidR="00656954">
          <w:rPr>
            <w:lang w:val="en-GB"/>
          </w:rPr>
          <w:t>successful</w:t>
        </w:r>
      </w:ins>
      <w:ins w:id="622" w:author="davidg" w:date="2010-04-16T19:11:00Z">
        <w:r w:rsidR="00656954">
          <w:rPr>
            <w:lang w:val="en-GB"/>
          </w:rPr>
          <w:t xml:space="preserve">ly, the trust anchors pertaining to the </w:t>
        </w:r>
      </w:ins>
      <w:ins w:id="623" w:author="davidg" w:date="2010-04-16T19:12:00Z">
        <w:r w:rsidR="00656954">
          <w:rPr>
            <w:lang w:val="en-GB"/>
          </w:rPr>
          <w:t>Authority will be included in the Common Source repository of the International Grid Trust Federation</w:t>
        </w:r>
      </w:ins>
      <w:ins w:id="624" w:author="davidg" w:date="2010-04-16T19:16:00Z">
        <w:r w:rsidR="00656954">
          <w:rPr>
            <w:lang w:val="en-GB"/>
          </w:rPr>
          <w:t xml:space="preserve"> (IGTF)</w:t>
        </w:r>
      </w:ins>
      <w:ins w:id="625" w:author="davidg" w:date="2010-04-16T19:12:00Z">
        <w:r w:rsidR="00656954">
          <w:rPr>
            <w:lang w:val="en-GB"/>
          </w:rPr>
          <w:t xml:space="preserve"> and the PMA. These trust anchors and associated meta-data will be included in the relevant trust anchors distri</w:t>
        </w:r>
      </w:ins>
      <w:ins w:id="626" w:author="davidg" w:date="2010-04-16T19:13:00Z">
        <w:r w:rsidR="00656954">
          <w:rPr>
            <w:lang w:val="en-GB"/>
          </w:rPr>
          <w:t>butions issued thereafter.</w:t>
        </w:r>
      </w:ins>
      <w:ins w:id="627" w:author="davidg" w:date="2010-04-16T19:16:00Z">
        <w:r w:rsidR="00656954">
          <w:rPr>
            <w:lang w:val="en-GB"/>
          </w:rPr>
          <w:t xml:space="preserve"> Distribution of trust anchors will be in accordance with the Authentication Profile under which an </w:t>
        </w:r>
      </w:ins>
      <w:ins w:id="628" w:author="davidg" w:date="2010-04-16T19:17:00Z">
        <w:r w:rsidR="00656954">
          <w:rPr>
            <w:lang w:val="en-GB"/>
          </w:rPr>
          <w:t>issuing</w:t>
        </w:r>
      </w:ins>
      <w:ins w:id="629" w:author="davidg" w:date="2010-04-16T19:16:00Z">
        <w:r w:rsidR="00656954">
          <w:rPr>
            <w:lang w:val="en-GB"/>
          </w:rPr>
          <w:t xml:space="preserve"> </w:t>
        </w:r>
      </w:ins>
      <w:ins w:id="630" w:author="davidg" w:date="2010-04-16T19:17:00Z">
        <w:r w:rsidR="00656954">
          <w:rPr>
            <w:lang w:val="en-GB"/>
          </w:rPr>
          <w:t>authority has been accredited.</w:t>
        </w:r>
      </w:ins>
    </w:p>
    <w:p w:rsidR="00656954" w:rsidRDefault="00656954" w:rsidP="001071F8">
      <w:pPr>
        <w:rPr>
          <w:ins w:id="631" w:author="davidg" w:date="2010-04-16T19:12:00Z"/>
          <w:lang w:val="en-GB"/>
        </w:rPr>
      </w:pPr>
    </w:p>
    <w:p w:rsidR="00656954" w:rsidRDefault="00656954" w:rsidP="001071F8">
      <w:pPr>
        <w:rPr>
          <w:ins w:id="632" w:author="davidg" w:date="2010-04-16T19:10:00Z"/>
          <w:lang w:val="en-GB"/>
        </w:rPr>
      </w:pPr>
      <w:ins w:id="633" w:author="davidg" w:date="2010-04-16T19:14:00Z">
        <w:r>
          <w:rPr>
            <w:lang w:val="en-GB"/>
          </w:rPr>
          <w:t>Distribution of trust anchors may be postponed or suspended</w:t>
        </w:r>
      </w:ins>
      <w:ins w:id="634" w:author="davidg" w:date="2010-04-16T19:15:00Z">
        <w:r>
          <w:rPr>
            <w:lang w:val="en-GB"/>
          </w:rPr>
          <w:t xml:space="preserve"> if inclusion in the distribution leads to operational problems in the authentication infrastructure. The PMA Chair and</w:t>
        </w:r>
      </w:ins>
      <w:ins w:id="635" w:author="davidg" w:date="2010-04-16T19:16:00Z">
        <w:r>
          <w:rPr>
            <w:lang w:val="en-GB"/>
          </w:rPr>
          <w:t>/or</w:t>
        </w:r>
      </w:ins>
      <w:ins w:id="636" w:author="davidg" w:date="2010-04-16T19:15:00Z">
        <w:r>
          <w:rPr>
            <w:lang w:val="en-GB"/>
          </w:rPr>
          <w:t xml:space="preserve"> the Risk Assessment Team of the PMA and the </w:t>
        </w:r>
      </w:ins>
      <w:ins w:id="637" w:author="davidg" w:date="2010-04-16T19:16:00Z">
        <w:r>
          <w:rPr>
            <w:lang w:val="en-GB"/>
          </w:rPr>
          <w:t>IGTF will assess any operational issues related to the distribution of trust anchors.</w:t>
        </w:r>
      </w:ins>
      <w:ins w:id="638" w:author="davidg" w:date="2010-04-16T22:32:00Z">
        <w:r w:rsidR="00AC6779">
          <w:rPr>
            <w:lang w:val="en-GB"/>
          </w:rPr>
          <w:t xml:space="preserve"> Trust anchors should comply with relevant standards.</w:t>
        </w:r>
      </w:ins>
    </w:p>
    <w:p w:rsidR="00656954" w:rsidRDefault="00656954" w:rsidP="001071F8">
      <w:pPr>
        <w:rPr>
          <w:ins w:id="639" w:author="davidg" w:date="2010-04-16T19:13:00Z"/>
          <w:lang w:val="en-GB"/>
        </w:rPr>
      </w:pPr>
    </w:p>
    <w:p w:rsidR="00656954" w:rsidRDefault="00656954" w:rsidP="001071F8">
      <w:pPr>
        <w:rPr>
          <w:ins w:id="640" w:author="davidg" w:date="2010-04-16T19:18:00Z"/>
          <w:lang w:val="en-GB"/>
        </w:rPr>
      </w:pPr>
      <w:ins w:id="641" w:author="davidg" w:date="2010-04-16T19:17:00Z">
        <w:r>
          <w:rPr>
            <w:lang w:val="en-GB"/>
          </w:rPr>
          <w:t xml:space="preserve">The PMA and the IGTF periodically issue publicly a versioned </w:t>
        </w:r>
      </w:ins>
      <w:ins w:id="642" w:author="davidg" w:date="2010-04-16T19:18:00Z">
        <w:r>
          <w:rPr>
            <w:lang w:val="en-GB"/>
          </w:rPr>
          <w:t xml:space="preserve">distribution containing trust anchors and their associated meta-data. The frequency of publication is decided by the PMA and IGTF, having </w:t>
        </w:r>
      </w:ins>
      <w:ins w:id="643" w:author="davidg" w:date="2010-04-16T19:19:00Z">
        <w:r>
          <w:rPr>
            <w:lang w:val="en-GB"/>
          </w:rPr>
          <w:t>considered</w:t>
        </w:r>
      </w:ins>
      <w:ins w:id="644" w:author="davidg" w:date="2010-04-16T19:18:00Z">
        <w:r>
          <w:rPr>
            <w:lang w:val="en-GB"/>
          </w:rPr>
          <w:t xml:space="preserve"> </w:t>
        </w:r>
      </w:ins>
      <w:ins w:id="645" w:author="davidg" w:date="2010-04-16T19:19:00Z">
        <w:r w:rsidR="00045531">
          <w:rPr>
            <w:lang w:val="en-GB"/>
          </w:rPr>
          <w:t>requirements on accuracy, timeliness, scalability and implementation of the trust anchors by relying parties</w:t>
        </w:r>
      </w:ins>
      <w:ins w:id="646" w:author="davidg" w:date="2010-04-16T19:20:00Z">
        <w:r w:rsidR="00045531">
          <w:rPr>
            <w:lang w:val="en-GB"/>
          </w:rPr>
          <w:t>, and having heard requests for publication by its membership</w:t>
        </w:r>
      </w:ins>
      <w:ins w:id="647" w:author="davidg" w:date="2010-04-16T19:19:00Z">
        <w:r w:rsidR="00045531">
          <w:rPr>
            <w:lang w:val="en-GB"/>
          </w:rPr>
          <w:t xml:space="preserve">. </w:t>
        </w:r>
      </w:ins>
    </w:p>
    <w:p w:rsidR="00656954" w:rsidRDefault="00656954" w:rsidP="001071F8">
      <w:pPr>
        <w:rPr>
          <w:ins w:id="648" w:author="davidg" w:date="2010-04-16T19:20:00Z"/>
          <w:lang w:val="en-GB"/>
        </w:rPr>
      </w:pPr>
    </w:p>
    <w:p w:rsidR="00045531" w:rsidRDefault="00045531" w:rsidP="001071F8">
      <w:pPr>
        <w:rPr>
          <w:ins w:id="649" w:author="davidg" w:date="2010-04-16T19:22:00Z"/>
          <w:lang w:val="en-GB"/>
        </w:rPr>
      </w:pPr>
      <w:ins w:id="650" w:author="davidg" w:date="2010-04-16T19:20:00Z">
        <w:r>
          <w:rPr>
            <w:lang w:val="en-GB"/>
          </w:rPr>
          <w:t xml:space="preserve">The format of the distribution is decided by the PMA and the IGTF, having considered requests from its members and the general public, and bearing in mind </w:t>
        </w:r>
      </w:ins>
      <w:ins w:id="651" w:author="davidg" w:date="2010-04-16T19:21:00Z">
        <w:r>
          <w:rPr>
            <w:lang w:val="en-GB"/>
          </w:rPr>
          <w:t xml:space="preserve">the implementation of the </w:t>
        </w:r>
      </w:ins>
      <w:ins w:id="652" w:author="davidg" w:date="2010-04-16T19:22:00Z">
        <w:r>
          <w:rPr>
            <w:lang w:val="en-GB"/>
          </w:rPr>
          <w:t>authentication infrastructure and availability of resources within the PMA and IGTF.</w:t>
        </w:r>
      </w:ins>
    </w:p>
    <w:p w:rsidR="00045531" w:rsidRDefault="00045531" w:rsidP="001071F8">
      <w:pPr>
        <w:rPr>
          <w:ins w:id="653" w:author="davidg" w:date="2010-04-16T19:13:00Z"/>
          <w:lang w:val="en-GB"/>
        </w:rPr>
      </w:pPr>
    </w:p>
    <w:p w:rsidR="001071F8" w:rsidRPr="0097667F" w:rsidDel="00045531" w:rsidRDefault="001071F8" w:rsidP="001071F8">
      <w:pPr>
        <w:rPr>
          <w:lang w:val="en-GB"/>
          <w:rPrChange w:id="654" w:author="davidg" w:date="2010-04-16T18:42:00Z">
            <w:rPr/>
          </w:rPrChange>
        </w:rPr>
      </w:pPr>
      <w:moveFromRangeStart w:id="655" w:author="davidg" w:date="2010-04-16T19:22:00Z" w:name="move259209074"/>
      <w:moveFrom w:id="656" w:author="davidg" w:date="2010-04-16T19:22:00Z">
        <w:r w:rsidRPr="0097667F" w:rsidDel="00045531">
          <w:rPr>
            <w:lang w:val="en-GB"/>
            <w:rPrChange w:id="657" w:author="davidg" w:date="2010-04-16T18:42:00Z">
              <w:rPr/>
            </w:rPrChange>
          </w:rPr>
          <w:t>The PMA Chair or any other person on the Chair’s behalf will distribute the RPM with the root certificates, the signing policy files, and the CRL distribution point, and the CA will be linked from the eugridpma.org site.</w:t>
        </w:r>
        <w:bookmarkStart w:id="658" w:name="_Toc259220875"/>
        <w:bookmarkEnd w:id="658"/>
      </w:moveFrom>
    </w:p>
    <w:p w:rsidR="001071F8" w:rsidRPr="0097667F" w:rsidRDefault="001071F8" w:rsidP="001071F8">
      <w:pPr>
        <w:pStyle w:val="Heading1"/>
        <w:rPr>
          <w:lang w:val="en-GB"/>
          <w:rPrChange w:id="659" w:author="davidg" w:date="2010-04-16T18:42:00Z">
            <w:rPr/>
          </w:rPrChange>
        </w:rPr>
      </w:pPr>
      <w:bookmarkStart w:id="660" w:name="_Toc259220876"/>
      <w:moveFromRangeEnd w:id="655"/>
      <w:r w:rsidRPr="0097667F">
        <w:rPr>
          <w:lang w:val="en-GB"/>
          <w:rPrChange w:id="661" w:author="davidg" w:date="2010-04-16T18:42:00Z">
            <w:rPr/>
          </w:rPrChange>
        </w:rPr>
        <w:t>Modifications</w:t>
      </w:r>
      <w:bookmarkEnd w:id="660"/>
    </w:p>
    <w:p w:rsidR="00045531" w:rsidRDefault="00045531" w:rsidP="0097667F">
      <w:pPr>
        <w:pStyle w:val="Header"/>
        <w:tabs>
          <w:tab w:val="clear" w:pos="4320"/>
          <w:tab w:val="clear" w:pos="8640"/>
        </w:tabs>
        <w:rPr>
          <w:ins w:id="662" w:author="davidg" w:date="2010-04-16T19:27:00Z"/>
          <w:lang w:val="en-GB"/>
        </w:rPr>
      </w:pPr>
      <w:ins w:id="663" w:author="davidg" w:date="2010-04-16T19:22:00Z">
        <w:r>
          <w:rPr>
            <w:lang w:val="en-GB"/>
          </w:rPr>
          <w:t xml:space="preserve">Material </w:t>
        </w:r>
      </w:ins>
      <w:del w:id="664" w:author="davidg" w:date="2010-04-16T19:22:00Z">
        <w:r w:rsidR="001071F8" w:rsidRPr="0097667F" w:rsidDel="00045531">
          <w:rPr>
            <w:lang w:val="en-GB"/>
            <w:rPrChange w:id="665" w:author="davidg" w:date="2010-04-16T18:42:00Z">
              <w:rPr/>
            </w:rPrChange>
          </w:rPr>
          <w:delText xml:space="preserve">Changes </w:delText>
        </w:r>
      </w:del>
      <w:ins w:id="666" w:author="davidg" w:date="2010-04-16T19:22:00Z">
        <w:r>
          <w:rPr>
            <w:lang w:val="en-GB"/>
          </w:rPr>
          <w:t>c</w:t>
        </w:r>
        <w:r w:rsidRPr="0097667F">
          <w:rPr>
            <w:lang w:val="en-GB"/>
            <w:rPrChange w:id="667" w:author="davidg" w:date="2010-04-16T18:42:00Z">
              <w:rPr/>
            </w:rPrChange>
          </w:rPr>
          <w:t xml:space="preserve">hanges </w:t>
        </w:r>
      </w:ins>
      <w:r w:rsidR="001071F8" w:rsidRPr="0097667F">
        <w:rPr>
          <w:lang w:val="en-GB"/>
          <w:rPrChange w:id="668" w:author="davidg" w:date="2010-04-16T18:42:00Z">
            <w:rPr/>
          </w:rPrChange>
        </w:rPr>
        <w:t xml:space="preserve">in the policies, practices and </w:t>
      </w:r>
      <w:ins w:id="669" w:author="davidg" w:date="2010-04-16T19:23:00Z">
        <w:r>
          <w:rPr>
            <w:lang w:val="en-GB"/>
          </w:rPr>
          <w:t xml:space="preserve">issuing </w:t>
        </w:r>
      </w:ins>
      <w:del w:id="670" w:author="davidg" w:date="2010-04-16T19:23:00Z">
        <w:r w:rsidR="001071F8" w:rsidRPr="0097667F" w:rsidDel="00045531">
          <w:rPr>
            <w:lang w:val="en-GB"/>
            <w:rPrChange w:id="671" w:author="davidg" w:date="2010-04-16T18:42:00Z">
              <w:rPr/>
            </w:rPrChange>
          </w:rPr>
          <w:delText xml:space="preserve">in the </w:delText>
        </w:r>
      </w:del>
      <w:r w:rsidR="001071F8" w:rsidRPr="0097667F">
        <w:rPr>
          <w:lang w:val="en-GB"/>
          <w:rPrChange w:id="672" w:author="davidg" w:date="2010-04-16T18:42:00Z">
            <w:rPr/>
          </w:rPrChange>
        </w:rPr>
        <w:t xml:space="preserve">name space may void the accreditation unless approved </w:t>
      </w:r>
      <w:ins w:id="673" w:author="davidg" w:date="2010-04-16T19:23:00Z">
        <w:r>
          <w:rPr>
            <w:lang w:val="en-GB"/>
          </w:rPr>
          <w:t xml:space="preserve">beforehand </w:t>
        </w:r>
      </w:ins>
      <w:r w:rsidR="001071F8" w:rsidRPr="0097667F">
        <w:rPr>
          <w:lang w:val="en-GB"/>
          <w:rPrChange w:id="674" w:author="davidg" w:date="2010-04-16T18:42:00Z">
            <w:rPr/>
          </w:rPrChange>
        </w:rPr>
        <w:t xml:space="preserve">by the PMA. </w:t>
      </w:r>
    </w:p>
    <w:p w:rsidR="00045531" w:rsidRDefault="00045531" w:rsidP="0097667F">
      <w:pPr>
        <w:pStyle w:val="Header"/>
        <w:tabs>
          <w:tab w:val="clear" w:pos="4320"/>
          <w:tab w:val="clear" w:pos="8640"/>
        </w:tabs>
        <w:rPr>
          <w:ins w:id="675" w:author="davidg" w:date="2010-04-16T19:27:00Z"/>
          <w:lang w:val="en-GB"/>
        </w:rPr>
      </w:pPr>
    </w:p>
    <w:p w:rsidR="00045531" w:rsidRDefault="001071F8" w:rsidP="0097667F">
      <w:pPr>
        <w:pStyle w:val="Header"/>
        <w:tabs>
          <w:tab w:val="clear" w:pos="4320"/>
          <w:tab w:val="clear" w:pos="8640"/>
        </w:tabs>
        <w:rPr>
          <w:ins w:id="676" w:author="davidg" w:date="2010-04-16T19:23:00Z"/>
          <w:lang w:val="en-GB"/>
        </w:rPr>
      </w:pPr>
      <w:r w:rsidRPr="0097667F">
        <w:rPr>
          <w:lang w:val="en-GB"/>
          <w:rPrChange w:id="677" w:author="davidg" w:date="2010-04-16T18:42:00Z">
            <w:rPr/>
          </w:rPrChange>
        </w:rPr>
        <w:t xml:space="preserve">A planned </w:t>
      </w:r>
      <w:del w:id="678" w:author="davidg" w:date="2010-04-16T19:23:00Z">
        <w:r w:rsidRPr="0097667F" w:rsidDel="00045531">
          <w:rPr>
            <w:lang w:val="en-GB"/>
            <w:rPrChange w:id="679" w:author="davidg" w:date="2010-04-16T18:42:00Z">
              <w:rPr/>
            </w:rPrChange>
          </w:rPr>
          <w:delText xml:space="preserve">major </w:delText>
        </w:r>
      </w:del>
      <w:r w:rsidRPr="0097667F">
        <w:rPr>
          <w:lang w:val="en-GB"/>
          <w:rPrChange w:id="680" w:author="davidg" w:date="2010-04-16T18:42:00Z">
            <w:rPr/>
          </w:rPrChange>
        </w:rPr>
        <w:t>change in policy, practice</w:t>
      </w:r>
      <w:ins w:id="681" w:author="davidg" w:date="2010-04-16T19:23:00Z">
        <w:r w:rsidR="00045531">
          <w:rPr>
            <w:lang w:val="en-GB"/>
          </w:rPr>
          <w:t>s</w:t>
        </w:r>
      </w:ins>
      <w:r w:rsidRPr="0097667F">
        <w:rPr>
          <w:lang w:val="en-GB"/>
          <w:rPrChange w:id="682" w:author="davidg" w:date="2010-04-16T18:42:00Z">
            <w:rPr/>
          </w:rPrChange>
        </w:rPr>
        <w:t xml:space="preserve"> or namespace</w:t>
      </w:r>
      <w:ins w:id="683" w:author="davidg" w:date="2010-04-16T19:28:00Z">
        <w:r w:rsidR="00045531">
          <w:rPr>
            <w:lang w:val="en-GB"/>
          </w:rPr>
          <w:t xml:space="preserve"> </w:t>
        </w:r>
      </w:ins>
      <w:ins w:id="684" w:author="davidg" w:date="2010-04-16T19:27:00Z">
        <w:r w:rsidR="00045531">
          <w:rPr>
            <w:lang w:val="en-GB"/>
          </w:rPr>
          <w:t xml:space="preserve">where the new policy is expected to qualify under the same Authentication Profile under which the </w:t>
        </w:r>
      </w:ins>
      <w:ins w:id="685" w:author="davidg" w:date="2010-04-16T19:28:00Z">
        <w:r w:rsidR="00045531">
          <w:rPr>
            <w:lang w:val="en-GB"/>
          </w:rPr>
          <w:t xml:space="preserve">issuing </w:t>
        </w:r>
      </w:ins>
      <w:ins w:id="686" w:author="davidg" w:date="2010-04-16T19:27:00Z">
        <w:r w:rsidR="00045531">
          <w:rPr>
            <w:lang w:val="en-GB"/>
          </w:rPr>
          <w:t xml:space="preserve">authority is currently accredited, </w:t>
        </w:r>
      </w:ins>
      <w:del w:id="687" w:author="davidg" w:date="2010-04-16T19:27:00Z">
        <w:r w:rsidRPr="0097667F" w:rsidDel="00045531">
          <w:rPr>
            <w:lang w:val="en-GB"/>
            <w:rPrChange w:id="688" w:author="davidg" w:date="2010-04-16T18:42:00Z">
              <w:rPr/>
            </w:rPrChange>
          </w:rPr>
          <w:delText xml:space="preserve"> </w:delText>
        </w:r>
      </w:del>
      <w:r w:rsidRPr="0097667F">
        <w:rPr>
          <w:lang w:val="en-GB"/>
          <w:rPrChange w:id="689" w:author="davidg" w:date="2010-04-16T18:42:00Z">
            <w:rPr/>
          </w:rPrChange>
        </w:rPr>
        <w:t xml:space="preserve">must </w:t>
      </w:r>
      <w:del w:id="690" w:author="davidg" w:date="2010-04-16T19:23:00Z">
        <w:r w:rsidRPr="0097667F" w:rsidDel="00045531">
          <w:rPr>
            <w:lang w:val="en-GB"/>
            <w:rPrChange w:id="691" w:author="davidg" w:date="2010-04-16T18:42:00Z">
              <w:rPr/>
            </w:rPrChange>
          </w:rPr>
          <w:delText xml:space="preserve">thus </w:delText>
        </w:r>
      </w:del>
      <w:r w:rsidRPr="0097667F">
        <w:rPr>
          <w:lang w:val="en-GB"/>
          <w:rPrChange w:id="692" w:author="davidg" w:date="2010-04-16T18:42:00Z">
            <w:rPr/>
          </w:rPrChange>
        </w:rPr>
        <w:t>be submitted to the PMA for approval</w:t>
      </w:r>
      <w:ins w:id="693" w:author="davidg" w:date="2010-04-16T19:23:00Z">
        <w:r w:rsidR="00045531">
          <w:rPr>
            <w:lang w:val="en-GB"/>
          </w:rPr>
          <w:t xml:space="preserve"> and such a request must contain at least the following information</w:t>
        </w:r>
      </w:ins>
      <w:del w:id="694" w:author="davidg" w:date="2010-04-16T19:23:00Z">
        <w:r w:rsidRPr="0097667F" w:rsidDel="00045531">
          <w:rPr>
            <w:lang w:val="en-GB"/>
            <w:rPrChange w:id="695" w:author="davidg" w:date="2010-04-16T18:42:00Z">
              <w:rPr/>
            </w:rPrChange>
          </w:rPr>
          <w:delText xml:space="preserve">. </w:delText>
        </w:r>
      </w:del>
      <w:ins w:id="696" w:author="davidg" w:date="2010-04-16T19:23:00Z">
        <w:r w:rsidR="00045531">
          <w:rPr>
            <w:lang w:val="en-GB"/>
          </w:rPr>
          <w:t>:</w:t>
        </w:r>
      </w:ins>
    </w:p>
    <w:p w:rsidR="00045531" w:rsidRDefault="00045531" w:rsidP="00045531">
      <w:pPr>
        <w:pStyle w:val="Header"/>
        <w:numPr>
          <w:ilvl w:val="0"/>
          <w:numId w:val="10"/>
        </w:numPr>
        <w:tabs>
          <w:tab w:val="clear" w:pos="4320"/>
          <w:tab w:val="clear" w:pos="8640"/>
        </w:tabs>
        <w:rPr>
          <w:ins w:id="697" w:author="davidg" w:date="2010-04-16T19:24:00Z"/>
          <w:lang w:val="en-GB"/>
        </w:rPr>
        <w:pPrChange w:id="698" w:author="davidg" w:date="2010-04-16T19:23:00Z">
          <w:pPr>
            <w:pStyle w:val="Header"/>
            <w:tabs>
              <w:tab w:val="clear" w:pos="4320"/>
              <w:tab w:val="clear" w:pos="8640"/>
            </w:tabs>
          </w:pPr>
        </w:pPrChange>
      </w:pPr>
      <w:ins w:id="699" w:author="davidg" w:date="2010-04-16T19:23:00Z">
        <w:r>
          <w:rPr>
            <w:lang w:val="en-GB"/>
          </w:rPr>
          <w:t>Name of the Authority</w:t>
        </w:r>
      </w:ins>
    </w:p>
    <w:p w:rsidR="00045531" w:rsidRDefault="00045531" w:rsidP="00045531">
      <w:pPr>
        <w:pStyle w:val="Header"/>
        <w:numPr>
          <w:ilvl w:val="0"/>
          <w:numId w:val="10"/>
        </w:numPr>
        <w:tabs>
          <w:tab w:val="clear" w:pos="4320"/>
          <w:tab w:val="clear" w:pos="8640"/>
        </w:tabs>
        <w:rPr>
          <w:ins w:id="700" w:author="davidg" w:date="2010-04-16T19:24:00Z"/>
          <w:lang w:val="en-GB"/>
        </w:rPr>
        <w:pPrChange w:id="701" w:author="davidg" w:date="2010-04-16T19:23:00Z">
          <w:pPr>
            <w:pStyle w:val="Header"/>
            <w:tabs>
              <w:tab w:val="clear" w:pos="4320"/>
              <w:tab w:val="clear" w:pos="8640"/>
            </w:tabs>
          </w:pPr>
        </w:pPrChange>
      </w:pPr>
      <w:ins w:id="702" w:author="davidg" w:date="2010-04-16T19:24:00Z">
        <w:r>
          <w:rPr>
            <w:lang w:val="en-GB"/>
          </w:rPr>
          <w:t>List of trust anchor(s) involved with the change</w:t>
        </w:r>
      </w:ins>
    </w:p>
    <w:p w:rsidR="00045531" w:rsidRDefault="00045531" w:rsidP="00045531">
      <w:pPr>
        <w:pStyle w:val="Header"/>
        <w:numPr>
          <w:ilvl w:val="0"/>
          <w:numId w:val="10"/>
        </w:numPr>
        <w:tabs>
          <w:tab w:val="clear" w:pos="4320"/>
          <w:tab w:val="clear" w:pos="8640"/>
        </w:tabs>
        <w:rPr>
          <w:ins w:id="703" w:author="davidg" w:date="2010-04-16T19:24:00Z"/>
          <w:lang w:val="en-GB"/>
        </w:rPr>
        <w:pPrChange w:id="704" w:author="davidg" w:date="2010-04-16T19:23:00Z">
          <w:pPr>
            <w:pStyle w:val="Header"/>
            <w:tabs>
              <w:tab w:val="clear" w:pos="4320"/>
              <w:tab w:val="clear" w:pos="8640"/>
            </w:tabs>
          </w:pPr>
        </w:pPrChange>
      </w:pPr>
      <w:ins w:id="705" w:author="davidg" w:date="2010-04-16T19:24:00Z">
        <w:r>
          <w:rPr>
            <w:lang w:val="en-GB"/>
          </w:rPr>
          <w:t>A readable except of relevant changes</w:t>
        </w:r>
      </w:ins>
    </w:p>
    <w:p w:rsidR="00045531" w:rsidRDefault="00045531" w:rsidP="00045531">
      <w:pPr>
        <w:pStyle w:val="Header"/>
        <w:numPr>
          <w:ilvl w:val="0"/>
          <w:numId w:val="10"/>
        </w:numPr>
        <w:tabs>
          <w:tab w:val="clear" w:pos="4320"/>
          <w:tab w:val="clear" w:pos="8640"/>
        </w:tabs>
        <w:rPr>
          <w:ins w:id="706" w:author="davidg" w:date="2010-04-16T19:26:00Z"/>
          <w:lang w:val="en-GB"/>
        </w:rPr>
        <w:pPrChange w:id="707" w:author="davidg" w:date="2010-04-16T19:23:00Z">
          <w:pPr>
            <w:pStyle w:val="Header"/>
            <w:tabs>
              <w:tab w:val="clear" w:pos="4320"/>
              <w:tab w:val="clear" w:pos="8640"/>
            </w:tabs>
          </w:pPr>
        </w:pPrChange>
      </w:pPr>
      <w:ins w:id="708" w:author="davidg" w:date="2010-04-16T19:25:00Z">
        <w:r>
          <w:rPr>
            <w:lang w:val="en-GB"/>
          </w:rPr>
          <w:t xml:space="preserve">Other information to facility a comparison between the current and proposed policy by any qualified PMA member within a reasonable amount of time. Specifically, such other information may include a marked-up list of changes in the new document, detailing those </w:t>
        </w:r>
      </w:ins>
      <w:ins w:id="709" w:author="davidg" w:date="2010-04-16T19:26:00Z">
        <w:r>
          <w:rPr>
            <w:lang w:val="en-GB"/>
          </w:rPr>
          <w:t>elements that have changed since the previous version</w:t>
        </w:r>
      </w:ins>
    </w:p>
    <w:p w:rsidR="00045531" w:rsidRDefault="00045531" w:rsidP="00045531">
      <w:pPr>
        <w:pStyle w:val="Header"/>
        <w:numPr>
          <w:ilvl w:val="0"/>
          <w:numId w:val="10"/>
        </w:numPr>
        <w:tabs>
          <w:tab w:val="clear" w:pos="4320"/>
          <w:tab w:val="clear" w:pos="8640"/>
        </w:tabs>
        <w:rPr>
          <w:ins w:id="710" w:author="davidg" w:date="2010-04-16T19:23:00Z"/>
          <w:lang w:val="en-GB"/>
        </w:rPr>
        <w:pPrChange w:id="711" w:author="davidg" w:date="2010-04-16T19:23:00Z">
          <w:pPr>
            <w:pStyle w:val="Header"/>
            <w:tabs>
              <w:tab w:val="clear" w:pos="4320"/>
              <w:tab w:val="clear" w:pos="8640"/>
            </w:tabs>
          </w:pPr>
        </w:pPrChange>
      </w:pPr>
      <w:ins w:id="712" w:author="davidg" w:date="2010-04-16T19:26:00Z">
        <w:r>
          <w:rPr>
            <w:lang w:val="en-GB"/>
          </w:rPr>
          <w:t>The date on which the new policy is proposed to go into effect</w:t>
        </w:r>
      </w:ins>
    </w:p>
    <w:p w:rsidR="00045531" w:rsidRDefault="00045531" w:rsidP="0097667F">
      <w:pPr>
        <w:pStyle w:val="Header"/>
        <w:tabs>
          <w:tab w:val="clear" w:pos="4320"/>
          <w:tab w:val="clear" w:pos="8640"/>
        </w:tabs>
        <w:rPr>
          <w:ins w:id="713" w:author="davidg" w:date="2010-04-16T19:23:00Z"/>
          <w:lang w:val="en-GB"/>
        </w:rPr>
      </w:pPr>
    </w:p>
    <w:p w:rsidR="00045531" w:rsidRDefault="00045531" w:rsidP="0097667F">
      <w:pPr>
        <w:pStyle w:val="Header"/>
        <w:tabs>
          <w:tab w:val="clear" w:pos="4320"/>
          <w:tab w:val="clear" w:pos="8640"/>
        </w:tabs>
        <w:rPr>
          <w:ins w:id="714" w:author="davidg" w:date="2010-04-16T19:28:00Z"/>
          <w:lang w:val="en-GB"/>
        </w:rPr>
      </w:pPr>
      <w:ins w:id="715" w:author="davidg" w:date="2010-04-16T19:28:00Z">
        <w:r>
          <w:rPr>
            <w:lang w:val="en-GB"/>
          </w:rPr>
          <w:t>Any PMA member should be given the full opportunity to read and react to changes. To this effect, both the new document and the old document(s) must be made available to PMA members</w:t>
        </w:r>
      </w:ins>
      <w:ins w:id="716" w:author="davidg" w:date="2010-04-16T19:29:00Z">
        <w:r>
          <w:rPr>
            <w:lang w:val="en-GB"/>
          </w:rPr>
          <w:t>, and an announcement on where these document may retrieved must be circulated on the PMA member mailing list.</w:t>
        </w:r>
      </w:ins>
    </w:p>
    <w:p w:rsidR="00045531" w:rsidRDefault="00045531" w:rsidP="0097667F">
      <w:pPr>
        <w:pStyle w:val="Header"/>
        <w:tabs>
          <w:tab w:val="clear" w:pos="4320"/>
          <w:tab w:val="clear" w:pos="8640"/>
        </w:tabs>
        <w:rPr>
          <w:ins w:id="717" w:author="davidg" w:date="2010-04-16T19:29:00Z"/>
          <w:lang w:val="en-GB"/>
        </w:rPr>
      </w:pPr>
      <w:ins w:id="718" w:author="davidg" w:date="2010-04-16T19:29:00Z">
        <w:r>
          <w:rPr>
            <w:lang w:val="en-GB"/>
          </w:rPr>
          <w:t xml:space="preserve">On request of the Authority or on its own initiative, </w:t>
        </w:r>
      </w:ins>
      <w:ins w:id="719" w:author="davidg" w:date="2010-04-16T19:30:00Z">
        <w:r>
          <w:rPr>
            <w:lang w:val="en-GB"/>
          </w:rPr>
          <w:t>t</w:t>
        </w:r>
      </w:ins>
      <w:ins w:id="720" w:author="davidg" w:date="2010-04-16T19:29:00Z">
        <w:r>
          <w:rPr>
            <w:lang w:val="en-GB"/>
          </w:rPr>
          <w:t xml:space="preserve">he PMA Chair can </w:t>
        </w:r>
      </w:ins>
      <w:ins w:id="721" w:author="davidg" w:date="2010-04-16T19:30:00Z">
        <w:r>
          <w:rPr>
            <w:lang w:val="en-GB"/>
          </w:rPr>
          <w:t xml:space="preserve">facility the availability by making such document(s) available in the </w:t>
        </w:r>
        <w:r w:rsidR="00C01D7E">
          <w:rPr>
            <w:lang w:val="en-GB"/>
          </w:rPr>
          <w:t xml:space="preserve">(internal) </w:t>
        </w:r>
        <w:r>
          <w:rPr>
            <w:lang w:val="en-GB"/>
          </w:rPr>
          <w:t>PMA repository</w:t>
        </w:r>
        <w:r w:rsidR="00C01D7E">
          <w:rPr>
            <w:lang w:val="en-GB"/>
          </w:rPr>
          <w:t>.</w:t>
        </w:r>
      </w:ins>
    </w:p>
    <w:p w:rsidR="00045531" w:rsidRDefault="00045531" w:rsidP="0097667F">
      <w:pPr>
        <w:pStyle w:val="Header"/>
        <w:tabs>
          <w:tab w:val="clear" w:pos="4320"/>
          <w:tab w:val="clear" w:pos="8640"/>
        </w:tabs>
        <w:rPr>
          <w:ins w:id="722" w:author="davidg" w:date="2010-04-16T19:26:00Z"/>
          <w:lang w:val="en-GB"/>
        </w:rPr>
      </w:pPr>
    </w:p>
    <w:p w:rsidR="00C01D7E" w:rsidRDefault="001071F8" w:rsidP="0097667F">
      <w:pPr>
        <w:pStyle w:val="Header"/>
        <w:tabs>
          <w:tab w:val="clear" w:pos="4320"/>
          <w:tab w:val="clear" w:pos="8640"/>
        </w:tabs>
        <w:rPr>
          <w:ins w:id="723" w:author="davidg" w:date="2010-04-16T19:33:00Z"/>
          <w:lang w:val="en-GB"/>
        </w:rPr>
      </w:pPr>
      <w:r w:rsidRPr="0097667F">
        <w:rPr>
          <w:lang w:val="en-GB"/>
          <w:rPrChange w:id="724" w:author="davidg" w:date="2010-04-16T18:42:00Z">
            <w:rPr/>
          </w:rPrChange>
        </w:rPr>
        <w:t>Complaints should be registered within a reasonable time after announcing the changes.</w:t>
      </w:r>
      <w:ins w:id="725" w:author="davidg" w:date="2010-04-16T19:30:00Z">
        <w:r w:rsidR="00C01D7E">
          <w:rPr>
            <w:lang w:val="en-GB"/>
          </w:rPr>
          <w:t xml:space="preserve"> I</w:t>
        </w:r>
      </w:ins>
      <w:ins w:id="726" w:author="davidg" w:date="2010-04-16T19:31:00Z">
        <w:r w:rsidR="00C01D7E">
          <w:rPr>
            <w:lang w:val="en-GB"/>
          </w:rPr>
          <w:t xml:space="preserve">f any such complaints are raised, the proposed modification is held until the issues are satisfactorily resolved. Resolution may be </w:t>
        </w:r>
      </w:ins>
      <w:ins w:id="727" w:author="davidg" w:date="2010-04-16T19:32:00Z">
        <w:r w:rsidR="00C01D7E">
          <w:rPr>
            <w:lang w:val="en-GB"/>
          </w:rPr>
          <w:t xml:space="preserve">by vote or by tacit consent as determined and announced by the Chair. </w:t>
        </w:r>
      </w:ins>
      <w:ins w:id="728" w:author="davidg" w:date="2010-04-16T19:33:00Z">
        <w:r w:rsidR="00C01D7E">
          <w:rPr>
            <w:lang w:val="en-GB"/>
          </w:rPr>
          <w:t xml:space="preserve"> </w:t>
        </w:r>
      </w:ins>
      <w:ins w:id="729" w:author="davidg" w:date="2010-04-16T19:32:00Z">
        <w:r w:rsidR="00C01D7E">
          <w:rPr>
            <w:lang w:val="en-GB"/>
          </w:rPr>
          <w:t xml:space="preserve">If no objections are raised, the proposed changes are approved by tacit consent following a two-week </w:t>
        </w:r>
      </w:ins>
      <w:ins w:id="730" w:author="davidg" w:date="2010-04-16T19:33:00Z">
        <w:r w:rsidR="00C01D7E">
          <w:rPr>
            <w:lang w:val="en-GB"/>
          </w:rPr>
          <w:t>period, as determined and announced by the Chair.</w:t>
        </w:r>
      </w:ins>
    </w:p>
    <w:p w:rsidR="00C01D7E" w:rsidRDefault="00C01D7E" w:rsidP="0097667F">
      <w:pPr>
        <w:pStyle w:val="Header"/>
        <w:tabs>
          <w:tab w:val="clear" w:pos="4320"/>
          <w:tab w:val="clear" w:pos="8640"/>
        </w:tabs>
        <w:rPr>
          <w:ins w:id="731" w:author="davidg" w:date="2010-04-16T19:33:00Z"/>
          <w:lang w:val="en-GB"/>
        </w:rPr>
      </w:pPr>
    </w:p>
    <w:p w:rsidR="00C01D7E" w:rsidRDefault="00C01D7E" w:rsidP="0097667F">
      <w:pPr>
        <w:pStyle w:val="Header"/>
        <w:tabs>
          <w:tab w:val="clear" w:pos="4320"/>
          <w:tab w:val="clear" w:pos="8640"/>
        </w:tabs>
        <w:rPr>
          <w:ins w:id="732" w:author="davidg" w:date="2010-04-16T21:44:00Z"/>
          <w:lang w:val="en-GB"/>
        </w:rPr>
      </w:pPr>
      <w:ins w:id="733" w:author="davidg" w:date="2010-04-16T19:33:00Z">
        <w:r>
          <w:rPr>
            <w:lang w:val="en-GB"/>
          </w:rPr>
          <w:t xml:space="preserve">Changes in policy that would result in the CA violating the Authentication Profile under which it is currently accredited </w:t>
        </w:r>
      </w:ins>
      <w:ins w:id="734" w:author="davidg" w:date="2010-04-16T19:34:00Z">
        <w:r>
          <w:rPr>
            <w:lang w:val="en-GB"/>
          </w:rPr>
          <w:t xml:space="preserve">cannot be approved. In such cases, a full accreditation based on the new </w:t>
        </w:r>
      </w:ins>
      <w:ins w:id="735" w:author="davidg" w:date="2010-04-16T19:35:00Z">
        <w:r>
          <w:rPr>
            <w:lang w:val="en-GB"/>
          </w:rPr>
          <w:t>P</w:t>
        </w:r>
      </w:ins>
      <w:ins w:id="736" w:author="davidg" w:date="2010-04-16T19:34:00Z">
        <w:r>
          <w:rPr>
            <w:lang w:val="en-GB"/>
          </w:rPr>
          <w:t>rofile must ensue.</w:t>
        </w:r>
      </w:ins>
    </w:p>
    <w:p w:rsidR="00892081" w:rsidRDefault="00892081" w:rsidP="00892081">
      <w:pPr>
        <w:pStyle w:val="Heading1"/>
        <w:rPr>
          <w:ins w:id="737" w:author="davidg" w:date="2010-04-16T21:44:00Z"/>
          <w:lang w:val="en-GB"/>
        </w:rPr>
        <w:pPrChange w:id="738" w:author="davidg" w:date="2010-04-16T21:44:00Z">
          <w:pPr>
            <w:pStyle w:val="Header"/>
            <w:tabs>
              <w:tab w:val="clear" w:pos="4320"/>
              <w:tab w:val="clear" w:pos="8640"/>
            </w:tabs>
          </w:pPr>
        </w:pPrChange>
      </w:pPr>
      <w:bookmarkStart w:id="739" w:name="_Toc259220877"/>
      <w:ins w:id="740" w:author="davidg" w:date="2010-04-16T21:44:00Z">
        <w:r>
          <w:rPr>
            <w:lang w:val="en-GB"/>
          </w:rPr>
          <w:t>Communications channels</w:t>
        </w:r>
        <w:bookmarkEnd w:id="739"/>
      </w:ins>
    </w:p>
    <w:p w:rsidR="00892081" w:rsidRDefault="00892081" w:rsidP="00892081">
      <w:pPr>
        <w:rPr>
          <w:ins w:id="741" w:author="davidg" w:date="2010-04-16T21:45:00Z"/>
          <w:lang w:val="en-GB"/>
        </w:rPr>
        <w:pPrChange w:id="742" w:author="davidg" w:date="2010-04-16T21:44:00Z">
          <w:pPr>
            <w:pStyle w:val="Header"/>
            <w:tabs>
              <w:tab w:val="clear" w:pos="4320"/>
              <w:tab w:val="clear" w:pos="8640"/>
            </w:tabs>
          </w:pPr>
        </w:pPrChange>
      </w:pPr>
      <w:ins w:id="743" w:author="davidg" w:date="2010-04-16T21:44:00Z">
        <w:r>
          <w:rPr>
            <w:lang w:val="en-GB"/>
          </w:rPr>
          <w:t>The PMA maintains the following communications channels pertaining to the accreditation and membership processes</w:t>
        </w:r>
      </w:ins>
    </w:p>
    <w:p w:rsidR="00892081" w:rsidRDefault="00892081" w:rsidP="00892081">
      <w:pPr>
        <w:rPr>
          <w:ins w:id="744" w:author="davidg" w:date="2010-04-16T21:44:00Z"/>
          <w:lang w:val="en-GB"/>
        </w:rPr>
        <w:pPrChange w:id="745" w:author="davidg" w:date="2010-04-16T21:44:00Z">
          <w:pPr>
            <w:pStyle w:val="Header"/>
            <w:tabs>
              <w:tab w:val="clear" w:pos="4320"/>
              <w:tab w:val="clear" w:pos="8640"/>
            </w:tabs>
          </w:pPr>
        </w:pPrChange>
      </w:pPr>
    </w:p>
    <w:p w:rsidR="00892081" w:rsidRDefault="00892081" w:rsidP="00892081">
      <w:pPr>
        <w:pStyle w:val="ListParagraph"/>
        <w:numPr>
          <w:ilvl w:val="0"/>
          <w:numId w:val="12"/>
        </w:numPr>
        <w:rPr>
          <w:ins w:id="746" w:author="davidg" w:date="2010-04-16T21:50:00Z"/>
          <w:lang w:val="en-GB"/>
        </w:rPr>
        <w:pPrChange w:id="747" w:author="davidg" w:date="2010-04-16T21:45:00Z">
          <w:pPr>
            <w:pStyle w:val="Header"/>
            <w:tabs>
              <w:tab w:val="clear" w:pos="4320"/>
              <w:tab w:val="clear" w:pos="8640"/>
            </w:tabs>
          </w:pPr>
        </w:pPrChange>
      </w:pPr>
      <w:ins w:id="748" w:author="davidg" w:date="2010-04-16T21:45:00Z">
        <w:r>
          <w:rPr>
            <w:lang w:val="en-GB"/>
          </w:rPr>
          <w:t xml:space="preserve">A public web site listing all current members and their </w:t>
        </w:r>
      </w:ins>
      <w:ins w:id="749" w:author="davidg" w:date="2010-04-16T21:46:00Z">
        <w:r>
          <w:rPr>
            <w:lang w:val="en-GB"/>
          </w:rPr>
          <w:t>concerns contact addresses</w:t>
        </w:r>
      </w:ins>
      <w:ins w:id="750" w:author="davidg" w:date="2010-04-16T21:47:00Z">
        <w:r>
          <w:rPr>
            <w:lang w:val="en-GB"/>
          </w:rPr>
          <w:t xml:space="preserve">. </w:t>
        </w:r>
      </w:ins>
    </w:p>
    <w:p w:rsidR="00892081" w:rsidRDefault="00892081" w:rsidP="00892081">
      <w:pPr>
        <w:pStyle w:val="ListParagraph"/>
        <w:rPr>
          <w:ins w:id="751" w:author="davidg" w:date="2010-04-16T21:50:00Z"/>
          <w:lang w:val="en-GB"/>
        </w:rPr>
        <w:pPrChange w:id="752" w:author="davidg" w:date="2010-04-16T21:50:00Z">
          <w:pPr>
            <w:pStyle w:val="Header"/>
            <w:tabs>
              <w:tab w:val="clear" w:pos="4320"/>
              <w:tab w:val="clear" w:pos="8640"/>
            </w:tabs>
          </w:pPr>
        </w:pPrChange>
      </w:pPr>
      <w:ins w:id="753" w:author="davidg" w:date="2010-04-16T21:47:00Z">
        <w:r>
          <w:rPr>
            <w:lang w:val="en-GB"/>
          </w:rPr>
          <w:t xml:space="preserve">This shall be hosted at </w:t>
        </w:r>
      </w:ins>
      <w:ins w:id="754" w:author="davidg" w:date="2010-04-16T21:50:00Z">
        <w:r>
          <w:rPr>
            <w:lang w:val="en-GB"/>
          </w:rPr>
          <w:fldChar w:fldCharType="begin"/>
        </w:r>
        <w:r>
          <w:rPr>
            <w:lang w:val="en-GB"/>
          </w:rPr>
          <w:instrText xml:space="preserve"> HYPERLINK "</w:instrText>
        </w:r>
      </w:ins>
      <w:ins w:id="755" w:author="davidg" w:date="2010-04-16T21:47:00Z">
        <w:r>
          <w:rPr>
            <w:lang w:val="en-GB"/>
          </w:rPr>
          <w:instrText>https://www.eugridpma.org/</w:instrText>
        </w:r>
      </w:ins>
      <w:ins w:id="756" w:author="davidg" w:date="2010-04-16T21:50:00Z">
        <w:r>
          <w:rPr>
            <w:lang w:val="en-GB"/>
          </w:rPr>
          <w:instrText xml:space="preserve">" </w:instrText>
        </w:r>
        <w:r>
          <w:rPr>
            <w:lang w:val="en-GB"/>
          </w:rPr>
          <w:fldChar w:fldCharType="separate"/>
        </w:r>
      </w:ins>
      <w:ins w:id="757" w:author="davidg" w:date="2010-04-16T21:47:00Z">
        <w:r w:rsidRPr="007F2FD9">
          <w:rPr>
            <w:rStyle w:val="Hyperlink"/>
            <w:lang w:val="en-GB"/>
          </w:rPr>
          <w:t>https://www.eugridpma.org/</w:t>
        </w:r>
      </w:ins>
      <w:ins w:id="758" w:author="davidg" w:date="2010-04-16T21:50:00Z">
        <w:r>
          <w:rPr>
            <w:lang w:val="en-GB"/>
          </w:rPr>
          <w:fldChar w:fldCharType="end"/>
        </w:r>
      </w:ins>
    </w:p>
    <w:p w:rsidR="00892081" w:rsidRDefault="00892081" w:rsidP="00892081">
      <w:pPr>
        <w:pStyle w:val="ListParagraph"/>
        <w:rPr>
          <w:ins w:id="759" w:author="davidg" w:date="2010-04-16T21:46:00Z"/>
          <w:lang w:val="en-GB"/>
        </w:rPr>
        <w:pPrChange w:id="760" w:author="davidg" w:date="2010-04-16T21:50:00Z">
          <w:pPr>
            <w:pStyle w:val="Header"/>
            <w:tabs>
              <w:tab w:val="clear" w:pos="4320"/>
              <w:tab w:val="clear" w:pos="8640"/>
            </w:tabs>
          </w:pPr>
        </w:pPrChange>
      </w:pPr>
    </w:p>
    <w:p w:rsidR="00892081" w:rsidRDefault="00892081" w:rsidP="00892081">
      <w:pPr>
        <w:pStyle w:val="ListParagraph"/>
        <w:numPr>
          <w:ilvl w:val="0"/>
          <w:numId w:val="12"/>
        </w:numPr>
        <w:rPr>
          <w:ins w:id="761" w:author="davidg" w:date="2010-04-16T21:50:00Z"/>
          <w:lang w:val="en-GB"/>
        </w:rPr>
        <w:pPrChange w:id="762" w:author="davidg" w:date="2010-04-16T21:45:00Z">
          <w:pPr>
            <w:pStyle w:val="Header"/>
            <w:tabs>
              <w:tab w:val="clear" w:pos="4320"/>
              <w:tab w:val="clear" w:pos="8640"/>
            </w:tabs>
          </w:pPr>
        </w:pPrChange>
      </w:pPr>
      <w:ins w:id="763" w:author="davidg" w:date="2010-04-16T21:46:00Z">
        <w:r>
          <w:rPr>
            <w:lang w:val="en-GB"/>
          </w:rPr>
          <w:t xml:space="preserve">An internal web site listing </w:t>
        </w:r>
      </w:ins>
      <w:ins w:id="764" w:author="davidg" w:date="2010-04-16T21:47:00Z">
        <w:r>
          <w:rPr>
            <w:lang w:val="en-GB"/>
          </w:rPr>
          <w:t>current applicants, their accreditation process status, and relevant documents and reviews</w:t>
        </w:r>
      </w:ins>
      <w:ins w:id="765" w:author="davidg" w:date="2010-04-16T21:50:00Z">
        <w:r>
          <w:rPr>
            <w:lang w:val="en-GB"/>
          </w:rPr>
          <w:t>, and other confidential information</w:t>
        </w:r>
      </w:ins>
      <w:ins w:id="766" w:author="davidg" w:date="2010-04-16T21:47:00Z">
        <w:r>
          <w:rPr>
            <w:lang w:val="en-GB"/>
          </w:rPr>
          <w:t xml:space="preserve">. </w:t>
        </w:r>
      </w:ins>
    </w:p>
    <w:p w:rsidR="00892081" w:rsidRDefault="00892081" w:rsidP="00892081">
      <w:pPr>
        <w:pStyle w:val="ListParagraph"/>
        <w:rPr>
          <w:ins w:id="767" w:author="davidg" w:date="2010-04-16T21:50:00Z"/>
          <w:lang w:val="en-GB"/>
        </w:rPr>
        <w:pPrChange w:id="768" w:author="davidg" w:date="2010-04-16T21:50:00Z">
          <w:pPr>
            <w:pStyle w:val="Header"/>
            <w:tabs>
              <w:tab w:val="clear" w:pos="4320"/>
              <w:tab w:val="clear" w:pos="8640"/>
            </w:tabs>
          </w:pPr>
        </w:pPrChange>
      </w:pPr>
      <w:ins w:id="769" w:author="davidg" w:date="2010-04-16T21:47:00Z">
        <w:r>
          <w:rPr>
            <w:lang w:val="en-GB"/>
          </w:rPr>
          <w:t xml:space="preserve">This shall be hosted at </w:t>
        </w:r>
      </w:ins>
      <w:ins w:id="770" w:author="davidg" w:date="2010-04-16T21:50:00Z">
        <w:r>
          <w:rPr>
            <w:lang w:val="en-GB"/>
          </w:rPr>
          <w:fldChar w:fldCharType="begin"/>
        </w:r>
        <w:r>
          <w:rPr>
            <w:lang w:val="en-GB"/>
          </w:rPr>
          <w:instrText xml:space="preserve"> HYPERLINK "</w:instrText>
        </w:r>
      </w:ins>
      <w:ins w:id="771" w:author="davidg" w:date="2010-04-16T21:47:00Z">
        <w:r>
          <w:rPr>
            <w:lang w:val="en-GB"/>
          </w:rPr>
          <w:instrText>http://www.eugridpma.org/review/</w:instrText>
        </w:r>
      </w:ins>
      <w:ins w:id="772" w:author="davidg" w:date="2010-04-16T21:50:00Z">
        <w:r>
          <w:rPr>
            <w:lang w:val="en-GB"/>
          </w:rPr>
          <w:instrText xml:space="preserve">" </w:instrText>
        </w:r>
        <w:r>
          <w:rPr>
            <w:lang w:val="en-GB"/>
          </w:rPr>
          <w:fldChar w:fldCharType="separate"/>
        </w:r>
      </w:ins>
      <w:ins w:id="773" w:author="davidg" w:date="2010-04-16T21:47:00Z">
        <w:r w:rsidRPr="007F2FD9">
          <w:rPr>
            <w:rStyle w:val="Hyperlink"/>
            <w:lang w:val="en-GB"/>
          </w:rPr>
          <w:t>http://www.eugridpma.org/review/</w:t>
        </w:r>
      </w:ins>
      <w:ins w:id="774" w:author="davidg" w:date="2010-04-16T21:50:00Z">
        <w:r>
          <w:rPr>
            <w:lang w:val="en-GB"/>
          </w:rPr>
          <w:fldChar w:fldCharType="end"/>
        </w:r>
      </w:ins>
    </w:p>
    <w:p w:rsidR="00892081" w:rsidRDefault="00892081" w:rsidP="00892081">
      <w:pPr>
        <w:pStyle w:val="ListParagraph"/>
        <w:rPr>
          <w:ins w:id="775" w:author="davidg" w:date="2010-04-16T21:47:00Z"/>
          <w:lang w:val="en-GB"/>
        </w:rPr>
        <w:pPrChange w:id="776" w:author="davidg" w:date="2010-04-16T21:50:00Z">
          <w:pPr>
            <w:pStyle w:val="Header"/>
            <w:tabs>
              <w:tab w:val="clear" w:pos="4320"/>
              <w:tab w:val="clear" w:pos="8640"/>
            </w:tabs>
          </w:pPr>
        </w:pPrChange>
      </w:pPr>
    </w:p>
    <w:p w:rsidR="00892081" w:rsidRDefault="00892081" w:rsidP="00892081">
      <w:pPr>
        <w:pStyle w:val="ListParagraph"/>
        <w:numPr>
          <w:ilvl w:val="0"/>
          <w:numId w:val="12"/>
        </w:numPr>
        <w:rPr>
          <w:ins w:id="777" w:author="davidg" w:date="2010-04-16T21:50:00Z"/>
          <w:lang w:val="en-GB"/>
        </w:rPr>
        <w:pPrChange w:id="778" w:author="davidg" w:date="2010-04-16T21:45:00Z">
          <w:pPr>
            <w:pStyle w:val="Header"/>
            <w:tabs>
              <w:tab w:val="clear" w:pos="4320"/>
              <w:tab w:val="clear" w:pos="8640"/>
            </w:tabs>
          </w:pPr>
        </w:pPrChange>
      </w:pPr>
      <w:ins w:id="779" w:author="davidg" w:date="2010-04-16T21:47:00Z">
        <w:r>
          <w:rPr>
            <w:lang w:val="en-GB"/>
          </w:rPr>
          <w:t xml:space="preserve">A discussion mailing </w:t>
        </w:r>
      </w:ins>
      <w:ins w:id="780" w:author="davidg" w:date="2010-04-16T21:48:00Z">
        <w:r>
          <w:rPr>
            <w:lang w:val="en-GB"/>
          </w:rPr>
          <w:t xml:space="preserve">list to which all members and selected third parties are subscribed. This list is to be used for general discussions that have no immediate security implications and do not disclose vulnerabilities or would otherwise damage the trust infrastructure. </w:t>
        </w:r>
      </w:ins>
    </w:p>
    <w:p w:rsidR="00892081" w:rsidRDefault="00892081" w:rsidP="00892081">
      <w:pPr>
        <w:pStyle w:val="ListParagraph"/>
        <w:rPr>
          <w:ins w:id="781" w:author="davidg" w:date="2010-04-16T21:50:00Z"/>
          <w:lang w:val="en-GB"/>
        </w:rPr>
        <w:pPrChange w:id="782" w:author="davidg" w:date="2010-04-16T21:50:00Z">
          <w:pPr>
            <w:pStyle w:val="Header"/>
            <w:tabs>
              <w:tab w:val="clear" w:pos="4320"/>
              <w:tab w:val="clear" w:pos="8640"/>
            </w:tabs>
          </w:pPr>
        </w:pPrChange>
      </w:pPr>
      <w:ins w:id="783" w:author="davidg" w:date="2010-04-16T21:48:00Z">
        <w:r>
          <w:rPr>
            <w:lang w:val="en-GB"/>
          </w:rPr>
          <w:t xml:space="preserve">This shall be contact via </w:t>
        </w:r>
      </w:ins>
      <w:ins w:id="784" w:author="davidg" w:date="2010-04-16T21:50:00Z">
        <w:r>
          <w:rPr>
            <w:lang w:val="en-GB"/>
          </w:rPr>
          <w:fldChar w:fldCharType="begin"/>
        </w:r>
        <w:r>
          <w:rPr>
            <w:lang w:val="en-GB"/>
          </w:rPr>
          <w:instrText xml:space="preserve"> HYPERLINK "mailto:</w:instrText>
        </w:r>
      </w:ins>
      <w:ins w:id="785" w:author="davidg" w:date="2010-04-16T21:49:00Z">
        <w:r w:rsidRPr="00892081">
          <w:rPr>
            <w:lang w:val="en-GB"/>
          </w:rPr>
          <w:instrText>dg-eur-ca@services.cnrs.fr</w:instrText>
        </w:r>
      </w:ins>
      <w:ins w:id="786" w:author="davidg" w:date="2010-04-16T21:50:00Z">
        <w:r>
          <w:rPr>
            <w:lang w:val="en-GB"/>
          </w:rPr>
          <w:instrText xml:space="preserve">" </w:instrText>
        </w:r>
        <w:r>
          <w:rPr>
            <w:lang w:val="en-GB"/>
          </w:rPr>
          <w:fldChar w:fldCharType="separate"/>
        </w:r>
      </w:ins>
      <w:ins w:id="787" w:author="davidg" w:date="2010-04-16T21:49:00Z">
        <w:r w:rsidRPr="007F2FD9">
          <w:rPr>
            <w:rStyle w:val="Hyperlink"/>
            <w:lang w:val="en-GB"/>
          </w:rPr>
          <w:t>dg-eur-ca@services.cnrs.fr</w:t>
        </w:r>
      </w:ins>
      <w:ins w:id="788" w:author="davidg" w:date="2010-04-16T21:50:00Z">
        <w:r>
          <w:rPr>
            <w:lang w:val="en-GB"/>
          </w:rPr>
          <w:fldChar w:fldCharType="end"/>
        </w:r>
      </w:ins>
    </w:p>
    <w:p w:rsidR="00892081" w:rsidRDefault="00892081" w:rsidP="00892081">
      <w:pPr>
        <w:pStyle w:val="ListParagraph"/>
        <w:rPr>
          <w:ins w:id="789" w:author="davidg" w:date="2010-04-16T21:50:00Z"/>
          <w:lang w:val="en-GB"/>
        </w:rPr>
        <w:pPrChange w:id="790" w:author="davidg" w:date="2010-04-16T21:50:00Z">
          <w:pPr>
            <w:pStyle w:val="Header"/>
            <w:tabs>
              <w:tab w:val="clear" w:pos="4320"/>
              <w:tab w:val="clear" w:pos="8640"/>
            </w:tabs>
          </w:pPr>
        </w:pPrChange>
      </w:pPr>
    </w:p>
    <w:p w:rsidR="00892081" w:rsidRDefault="00892081" w:rsidP="00892081">
      <w:pPr>
        <w:pStyle w:val="ListParagraph"/>
        <w:numPr>
          <w:ilvl w:val="0"/>
          <w:numId w:val="12"/>
        </w:numPr>
        <w:rPr>
          <w:ins w:id="791" w:author="davidg" w:date="2010-04-16T21:50:00Z"/>
          <w:lang w:val="en-GB"/>
        </w:rPr>
        <w:pPrChange w:id="792" w:author="davidg" w:date="2010-04-16T21:45:00Z">
          <w:pPr>
            <w:pStyle w:val="Header"/>
            <w:tabs>
              <w:tab w:val="clear" w:pos="4320"/>
              <w:tab w:val="clear" w:pos="8640"/>
            </w:tabs>
          </w:pPr>
        </w:pPrChange>
      </w:pPr>
      <w:ins w:id="793" w:author="davidg" w:date="2010-04-16T21:50:00Z">
        <w:r>
          <w:rPr>
            <w:lang w:val="en-GB"/>
          </w:rPr>
          <w:t>A set of contact email addresses for the PMA in relation to accreditation, in particular</w:t>
        </w:r>
      </w:ins>
    </w:p>
    <w:p w:rsidR="00892081" w:rsidRDefault="00892081" w:rsidP="00892081">
      <w:pPr>
        <w:pStyle w:val="ListParagraph"/>
        <w:numPr>
          <w:ilvl w:val="1"/>
          <w:numId w:val="12"/>
        </w:numPr>
        <w:rPr>
          <w:ins w:id="794" w:author="davidg" w:date="2010-04-16T21:51:00Z"/>
          <w:lang w:val="en-GB"/>
        </w:rPr>
        <w:pPrChange w:id="795" w:author="davidg" w:date="2010-04-16T21:51:00Z">
          <w:pPr>
            <w:pStyle w:val="Header"/>
            <w:tabs>
              <w:tab w:val="clear" w:pos="4320"/>
              <w:tab w:val="clear" w:pos="8640"/>
            </w:tabs>
          </w:pPr>
        </w:pPrChange>
      </w:pPr>
      <w:ins w:id="796" w:author="davidg" w:date="2010-04-16T21:51:00Z">
        <w:r>
          <w:rPr>
            <w:lang w:val="en-GB"/>
          </w:rPr>
          <w:fldChar w:fldCharType="begin"/>
        </w:r>
        <w:r>
          <w:rPr>
            <w:lang w:val="en-GB"/>
          </w:rPr>
          <w:instrText xml:space="preserve"> HYPERLINK "mailto:chair@eugridpma.org" </w:instrText>
        </w:r>
        <w:r>
          <w:rPr>
            <w:lang w:val="en-GB"/>
          </w:rPr>
          <w:fldChar w:fldCharType="separate"/>
        </w:r>
        <w:r w:rsidRPr="007F2FD9">
          <w:rPr>
            <w:rStyle w:val="Hyperlink"/>
            <w:lang w:val="en-GB"/>
          </w:rPr>
          <w:t>chair@eugridpma.org</w:t>
        </w:r>
        <w:r>
          <w:rPr>
            <w:lang w:val="en-GB"/>
          </w:rPr>
          <w:fldChar w:fldCharType="end"/>
        </w:r>
        <w:r>
          <w:rPr>
            <w:lang w:val="en-GB"/>
          </w:rPr>
          <w:t xml:space="preserve"> for contacting the current Chair</w:t>
        </w:r>
      </w:ins>
    </w:p>
    <w:p w:rsidR="00892081" w:rsidRDefault="00892081" w:rsidP="00892081">
      <w:pPr>
        <w:pStyle w:val="ListParagraph"/>
        <w:numPr>
          <w:ilvl w:val="1"/>
          <w:numId w:val="12"/>
        </w:numPr>
        <w:rPr>
          <w:ins w:id="797" w:author="davidg" w:date="2010-04-16T21:51:00Z"/>
          <w:lang w:val="en-GB"/>
        </w:rPr>
        <w:pPrChange w:id="798" w:author="davidg" w:date="2010-04-16T21:51:00Z">
          <w:pPr>
            <w:pStyle w:val="Header"/>
            <w:tabs>
              <w:tab w:val="clear" w:pos="4320"/>
              <w:tab w:val="clear" w:pos="8640"/>
            </w:tabs>
          </w:pPr>
        </w:pPrChange>
      </w:pPr>
      <w:ins w:id="799" w:author="davidg" w:date="2010-04-16T21:51:00Z">
        <w:r>
          <w:rPr>
            <w:lang w:val="en-GB"/>
          </w:rPr>
          <w:fldChar w:fldCharType="begin"/>
        </w:r>
        <w:r>
          <w:rPr>
            <w:lang w:val="en-GB"/>
          </w:rPr>
          <w:instrText xml:space="preserve"> HYPERLINK "mailto:info@eugridpma.org" </w:instrText>
        </w:r>
        <w:r>
          <w:rPr>
            <w:lang w:val="en-GB"/>
          </w:rPr>
          <w:fldChar w:fldCharType="separate"/>
        </w:r>
        <w:r w:rsidRPr="007F2FD9">
          <w:rPr>
            <w:rStyle w:val="Hyperlink"/>
            <w:lang w:val="en-GB"/>
          </w:rPr>
          <w:t>info@eugridpma.org</w:t>
        </w:r>
        <w:r>
          <w:rPr>
            <w:lang w:val="en-GB"/>
          </w:rPr>
          <w:fldChar w:fldCharType="end"/>
        </w:r>
        <w:r>
          <w:rPr>
            <w:lang w:val="en-GB"/>
          </w:rPr>
          <w:t xml:space="preserve"> for </w:t>
        </w:r>
        <w:r w:rsidR="006F796E">
          <w:rPr>
            <w:lang w:val="en-GB"/>
          </w:rPr>
          <w:t>questions regarding the accreditation process</w:t>
        </w:r>
      </w:ins>
    </w:p>
    <w:p w:rsidR="00892081" w:rsidRDefault="006F796E" w:rsidP="00892081">
      <w:pPr>
        <w:pStyle w:val="ListParagraph"/>
        <w:numPr>
          <w:ilvl w:val="1"/>
          <w:numId w:val="12"/>
        </w:numPr>
        <w:rPr>
          <w:ins w:id="800" w:author="davidg" w:date="2010-04-16T21:52:00Z"/>
          <w:lang w:val="en-GB"/>
        </w:rPr>
        <w:pPrChange w:id="801" w:author="davidg" w:date="2010-04-16T21:51:00Z">
          <w:pPr>
            <w:pStyle w:val="Header"/>
            <w:tabs>
              <w:tab w:val="clear" w:pos="4320"/>
              <w:tab w:val="clear" w:pos="8640"/>
            </w:tabs>
          </w:pPr>
        </w:pPrChange>
      </w:pPr>
      <w:ins w:id="802" w:author="davidg" w:date="2010-04-16T21:51:00Z">
        <w:r>
          <w:rPr>
            <w:lang w:val="en-GB"/>
          </w:rPr>
          <w:fldChar w:fldCharType="begin"/>
        </w:r>
        <w:r>
          <w:rPr>
            <w:lang w:val="en-GB"/>
          </w:rPr>
          <w:instrText xml:space="preserve"> HYPERLINK "mailto:concerns@eugridpma.org" </w:instrText>
        </w:r>
        <w:r>
          <w:rPr>
            <w:lang w:val="en-GB"/>
          </w:rPr>
          <w:fldChar w:fldCharType="separate"/>
        </w:r>
        <w:r w:rsidRPr="007F2FD9">
          <w:rPr>
            <w:rStyle w:val="Hyperlink"/>
            <w:lang w:val="en-GB"/>
          </w:rPr>
          <w:t>concerns@eugridpma.org</w:t>
        </w:r>
        <w:r>
          <w:rPr>
            <w:lang w:val="en-GB"/>
          </w:rPr>
          <w:fldChar w:fldCharType="end"/>
        </w:r>
        <w:r>
          <w:rPr>
            <w:lang w:val="en-GB"/>
          </w:rPr>
          <w:t xml:space="preserve"> for any concerns by third parties, including concerns regarding the accreditation process</w:t>
        </w:r>
      </w:ins>
    </w:p>
    <w:p w:rsidR="006F796E" w:rsidRDefault="006F796E" w:rsidP="006F796E">
      <w:pPr>
        <w:rPr>
          <w:ins w:id="803" w:author="davidg" w:date="2010-04-16T21:52:00Z"/>
          <w:lang w:val="en-GB"/>
        </w:rPr>
        <w:pPrChange w:id="804" w:author="davidg" w:date="2010-04-16T21:52:00Z">
          <w:pPr>
            <w:pStyle w:val="Header"/>
            <w:tabs>
              <w:tab w:val="clear" w:pos="4320"/>
              <w:tab w:val="clear" w:pos="8640"/>
            </w:tabs>
          </w:pPr>
        </w:pPrChange>
      </w:pPr>
    </w:p>
    <w:p w:rsidR="006F796E" w:rsidRDefault="006F796E" w:rsidP="006F796E">
      <w:pPr>
        <w:rPr>
          <w:ins w:id="805" w:author="davidg" w:date="2010-04-16T21:52:00Z"/>
          <w:lang w:val="en-GB"/>
        </w:rPr>
        <w:pPrChange w:id="806" w:author="davidg" w:date="2010-04-16T21:52:00Z">
          <w:pPr>
            <w:pStyle w:val="Header"/>
            <w:tabs>
              <w:tab w:val="clear" w:pos="4320"/>
              <w:tab w:val="clear" w:pos="8640"/>
            </w:tabs>
          </w:pPr>
        </w:pPrChange>
      </w:pPr>
      <w:ins w:id="807" w:author="davidg" w:date="2010-04-16T21:52:00Z">
        <w:r>
          <w:rPr>
            <w:lang w:val="en-GB"/>
          </w:rPr>
          <w:t xml:space="preserve">In case of problems with the </w:t>
        </w:r>
      </w:ins>
      <w:ins w:id="808" w:author="davidg" w:date="2010-04-16T21:53:00Z">
        <w:r>
          <w:rPr>
            <w:lang w:val="en-GB"/>
          </w:rPr>
          <w:t xml:space="preserve">Internet </w:t>
        </w:r>
      </w:ins>
      <w:ins w:id="809" w:author="davidg" w:date="2010-04-16T21:52:00Z">
        <w:r>
          <w:rPr>
            <w:lang w:val="en-GB"/>
          </w:rPr>
          <w:t xml:space="preserve">domain name system or specific TLD operators, information will be posted on alternative domains, specifically </w:t>
        </w:r>
        <w:r>
          <w:rPr>
            <w:lang w:val="en-GB"/>
          </w:rPr>
          <w:fldChar w:fldCharType="begin"/>
        </w:r>
        <w:r>
          <w:rPr>
            <w:lang w:val="en-GB"/>
          </w:rPr>
          <w:instrText xml:space="preserve"> HYPERLINK "http://www.eugridpma.info" </w:instrText>
        </w:r>
        <w:r>
          <w:rPr>
            <w:lang w:val="en-GB"/>
          </w:rPr>
          <w:fldChar w:fldCharType="separate"/>
        </w:r>
        <w:r w:rsidRPr="007F2FD9">
          <w:rPr>
            <w:rStyle w:val="Hyperlink"/>
            <w:lang w:val="en-GB"/>
          </w:rPr>
          <w:t>www.eugridpma.info</w:t>
        </w:r>
        <w:r>
          <w:rPr>
            <w:lang w:val="en-GB"/>
          </w:rPr>
          <w:fldChar w:fldCharType="end"/>
        </w:r>
        <w:r>
          <w:rPr>
            <w:lang w:val="en-GB"/>
          </w:rPr>
          <w:t xml:space="preserve"> </w:t>
        </w:r>
      </w:ins>
      <w:ins w:id="810" w:author="davidg" w:date="2010-04-16T21:53:00Z">
        <w:r>
          <w:rPr>
            <w:lang w:val="en-GB"/>
          </w:rPr>
          <w:t xml:space="preserve">and </w:t>
        </w:r>
        <w:r>
          <w:rPr>
            <w:lang w:val="en-GB"/>
          </w:rPr>
          <w:fldChar w:fldCharType="begin"/>
        </w:r>
        <w:r>
          <w:rPr>
            <w:lang w:val="en-GB"/>
          </w:rPr>
          <w:instrText xml:space="preserve"> HYPERLINK "http://</w:instrText>
        </w:r>
      </w:ins>
      <w:ins w:id="811" w:author="davidg" w:date="2010-04-16T21:52:00Z">
        <w:r>
          <w:rPr>
            <w:lang w:val="en-GB"/>
          </w:rPr>
          <w:instrText>www.gridpma.eu</w:instrText>
        </w:r>
      </w:ins>
      <w:ins w:id="812" w:author="davidg" w:date="2010-04-16T21:53:00Z">
        <w:r>
          <w:rPr>
            <w:lang w:val="en-GB"/>
          </w:rPr>
          <w:instrText xml:space="preserve">" </w:instrText>
        </w:r>
        <w:r>
          <w:rPr>
            <w:lang w:val="en-GB"/>
          </w:rPr>
          <w:fldChar w:fldCharType="separate"/>
        </w:r>
      </w:ins>
      <w:ins w:id="813" w:author="davidg" w:date="2010-04-16T21:52:00Z">
        <w:r w:rsidRPr="007F2FD9">
          <w:rPr>
            <w:rStyle w:val="Hyperlink"/>
            <w:lang w:val="en-GB"/>
          </w:rPr>
          <w:t>www.gridpma.eu</w:t>
        </w:r>
      </w:ins>
      <w:ins w:id="814" w:author="davidg" w:date="2010-04-16T21:53:00Z">
        <w:r>
          <w:rPr>
            <w:lang w:val="en-GB"/>
          </w:rPr>
          <w:fldChar w:fldCharType="end"/>
        </w:r>
      </w:ins>
      <w:ins w:id="815" w:author="davidg" w:date="2010-04-16T21:52:00Z">
        <w:r>
          <w:rPr>
            <w:lang w:val="en-GB"/>
          </w:rPr>
          <w:t>.</w:t>
        </w:r>
      </w:ins>
    </w:p>
    <w:p w:rsidR="006F796E" w:rsidRPr="006F796E" w:rsidRDefault="006F796E" w:rsidP="006F796E">
      <w:pPr>
        <w:rPr>
          <w:lang w:val="en-GB"/>
          <w:rPrChange w:id="816" w:author="davidg" w:date="2010-04-16T21:52:00Z">
            <w:rPr/>
          </w:rPrChange>
        </w:rPr>
        <w:pPrChange w:id="817" w:author="davidg" w:date="2010-04-16T21:52:00Z">
          <w:pPr>
            <w:pStyle w:val="Header"/>
            <w:tabs>
              <w:tab w:val="clear" w:pos="4320"/>
              <w:tab w:val="clear" w:pos="8640"/>
            </w:tabs>
          </w:pPr>
        </w:pPrChange>
      </w:pPr>
    </w:p>
    <w:sectPr w:rsidR="006F796E" w:rsidRPr="006F796E">
      <w:type w:val="continuous"/>
      <w:pgSz w:w="11907" w:h="16840" w:code="9"/>
      <w:pgMar w:top="2177" w:right="1797" w:bottom="1440" w:left="1797" w:header="958" w:footer="95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841" w:rsidRDefault="003D5841">
      <w:r>
        <w:separator/>
      </w:r>
    </w:p>
  </w:endnote>
  <w:endnote w:type="continuationSeparator" w:id="0">
    <w:p w:rsidR="003D5841" w:rsidRDefault="003D58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96E" w:rsidRDefault="006F796E">
    <w:pPr>
      <w:pStyle w:val="Footer"/>
    </w:pPr>
    <w:r>
      <w:rPr>
        <w:noProof/>
      </w:rPr>
      <w:pict>
        <v:shapetype id="_x0000_t202" coordsize="21600,21600" o:spt="202" path="m,l,21600r21600,l21600,xe">
          <v:stroke joinstyle="miter"/>
          <v:path gradientshapeok="t" o:connecttype="rect"/>
        </v:shapetype>
        <v:shape id="_x0000_s2050" type="#_x0000_t202" style="position:absolute;left:0;text-align:left;margin-left:14.4pt;margin-top:763.9pt;width:43.05pt;height:62.9pt;z-index:251656704;mso-position-horizontal-relative:page;mso-position-vertical-relative:page" filled="f" fillcolor="#eaeaea" stroked="f">
          <v:textbox style="mso-next-textbox:#_x0000_s2050" inset=",0,,0">
            <w:txbxContent>
              <w:p w:rsidR="006F796E" w:rsidRDefault="006F796E">
                <w:r>
                  <w:rPr>
                    <w:noProof/>
                  </w:rPr>
                  <w:drawing>
                    <wp:inline distT="0" distB="0" distL="0" distR="0">
                      <wp:extent cx="295275" cy="676275"/>
                      <wp:effectExtent l="19050" t="0" r="9525" b="0"/>
                      <wp:docPr id="5" name="Picture 5" descr="eugridpma-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gridpma-color.png"/>
                              <pic:cNvPicPr>
                                <a:picLocks noChangeAspect="1" noChangeArrowheads="1"/>
                              </pic:cNvPicPr>
                            </pic:nvPicPr>
                            <pic:blipFill>
                              <a:blip r:embed="rId1"/>
                              <a:srcRect/>
                              <a:stretch>
                                <a:fillRect/>
                              </a:stretch>
                            </pic:blipFill>
                            <pic:spPr bwMode="auto">
                              <a:xfrm>
                                <a:off x="0" y="0"/>
                                <a:ext cx="295275" cy="676275"/>
                              </a:xfrm>
                              <a:prstGeom prst="rect">
                                <a:avLst/>
                              </a:prstGeom>
                              <a:noFill/>
                              <a:ln w="9525">
                                <a:noFill/>
                                <a:miter lim="800000"/>
                                <a:headEnd/>
                                <a:tailEnd/>
                              </a:ln>
                            </pic:spPr>
                          </pic:pic>
                        </a:graphicData>
                      </a:graphic>
                    </wp:inline>
                  </w:drawing>
                </w:r>
              </w:p>
            </w:txbxContent>
          </v:textbox>
          <w10:wrap type="squar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96E" w:rsidRDefault="006F796E">
    <w:pPr>
      <w:pStyle w:val="Footer"/>
    </w:pPr>
    <w:r>
      <w:rPr>
        <w:noProof/>
      </w:rPr>
      <w:pict>
        <v:shapetype id="_x0000_t202" coordsize="21600,21600" o:spt="202" path="m,l,21600r21600,l21600,xe">
          <v:stroke joinstyle="miter"/>
          <v:path gradientshapeok="t" o:connecttype="rect"/>
        </v:shapetype>
        <v:shape id="_x0000_s2053" type="#_x0000_t202" style="position:absolute;left:0;text-align:left;margin-left:19.5pt;margin-top:11in;width:561pt;height:37.4pt;z-index:251659776;mso-position-horizontal-relative:page;mso-position-vertical-relative:page" fillcolor="#eaeaea" stroked="f">
          <v:textbox style="mso-next-textbox:#_x0000_s2053" inset=",2.5mm,,2.5mm">
            <w:txbxContent>
              <w:p w:rsidR="006F796E" w:rsidRDefault="006F796E">
                <w:pPr>
                  <w:jc w:val="center"/>
                  <w:rPr>
                    <w:b/>
                    <w:bCs/>
                  </w:rPr>
                </w:pPr>
                <w:r>
                  <w:rPr>
                    <w:b/>
                    <w:bCs/>
                  </w:rPr>
                  <w:t>The European Grid Authentication Policy Management Authority in e-Science</w:t>
                </w:r>
                <w:r>
                  <w:rPr>
                    <w:b/>
                    <w:bCs/>
                  </w:rPr>
                  <w:br/>
                  <w:t>http://www.eugridpma.org/</w:t>
                </w:r>
              </w:p>
              <w:p w:rsidR="006F796E" w:rsidRDefault="006F796E">
                <w:pPr>
                  <w:jc w:val="center"/>
                </w:pPr>
              </w:p>
            </w:txbxContent>
          </v:textbox>
          <w10:wrap type="squar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841" w:rsidRDefault="003D5841">
      <w:r>
        <w:separator/>
      </w:r>
    </w:p>
  </w:footnote>
  <w:footnote w:type="continuationSeparator" w:id="0">
    <w:p w:rsidR="003D5841" w:rsidRDefault="003D58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96E" w:rsidRDefault="006F796E">
    <w:pPr>
      <w:pStyle w:val="Header"/>
      <w:tabs>
        <w:tab w:val="clear" w:pos="8640"/>
        <w:tab w:val="right" w:pos="8364"/>
      </w:tabs>
      <w:rPr>
        <w:color w:val="999999"/>
      </w:rPr>
    </w:pPr>
    <w:r>
      <w:rPr>
        <w:noProof/>
        <w:color w:val="999999"/>
      </w:rPr>
      <w:pict>
        <v:shapetype id="_x0000_t202" coordsize="21600,21600" o:spt="202" path="m,l,21600r21600,l21600,xe">
          <v:stroke joinstyle="miter"/>
          <v:path gradientshapeok="t" o:connecttype="rect"/>
        </v:shapetype>
        <v:shape id="_x0000_s2049" type="#_x0000_t202" style="position:absolute;left:0;text-align:left;margin-left:19.5pt;margin-top:48.4pt;width:28.05pt;height:771.05pt;z-index:-251660800;mso-wrap-edited:f;mso-position-horizontal-relative:page;mso-position-vertical-relative:page" wrapcoords="-432 0 -432 21578 21600 21578 21600 0 -432 0" fillcolor="#eaeaea" stroked="f">
          <v:textbox style="layout-flow:vertical;mso-layout-flow-alt:bottom-to-top;mso-next-textbox:#_x0000_s2049" inset="1mm,0,0,0">
            <w:txbxContent>
              <w:p w:rsidR="006F796E" w:rsidRDefault="006F796E">
                <w:pPr>
                  <w:spacing w:before="100" w:beforeAutospacing="1" w:after="100" w:afterAutospacing="1"/>
                  <w:jc w:val="right"/>
                </w:pPr>
                <w:r>
                  <w:t xml:space="preserve">                             </w:t>
                </w:r>
                <w:r>
                  <w:rPr>
                    <w:b/>
                    <w:bCs/>
                  </w:rPr>
                  <w:t xml:space="preserve">the European </w:t>
                </w:r>
                <w:del w:id="105" w:author="davidg" w:date="2010-04-16T19:06:00Z">
                  <w:r w:rsidDel="009146D1">
                    <w:rPr>
                      <w:b/>
                      <w:bCs/>
                    </w:rPr>
                    <w:delText xml:space="preserve">Grid Authentication </w:delText>
                  </w:r>
                </w:del>
                <w:r>
                  <w:rPr>
                    <w:b/>
                    <w:bCs/>
                  </w:rPr>
                  <w:t>Policy Management Authority</w:t>
                </w:r>
                <w:ins w:id="106" w:author="davidg" w:date="2010-04-16T19:06:00Z">
                  <w:r>
                    <w:rPr>
                      <w:b/>
                      <w:bCs/>
                    </w:rPr>
                    <w:t xml:space="preserve"> for Grid Authentication </w:t>
                  </w:r>
                </w:ins>
                <w:del w:id="107" w:author="davidg" w:date="2010-04-16T19:06:00Z">
                  <w:r w:rsidDel="009146D1">
                    <w:rPr>
                      <w:b/>
                      <w:bCs/>
                    </w:rPr>
                    <w:delText xml:space="preserve"> </w:delText>
                  </w:r>
                </w:del>
                <w:r>
                  <w:rPr>
                    <w:b/>
                    <w:bCs/>
                  </w:rPr>
                  <w:t>in e-Science – http://www.eugridpma.org/   </w:t>
                </w:r>
              </w:p>
              <w:p w:rsidR="006F796E" w:rsidRDefault="006F796E">
                <w:pPr>
                  <w:spacing w:before="100" w:beforeAutospacing="1" w:after="100" w:afterAutospacing="1"/>
                  <w:jc w:val="left"/>
                </w:pPr>
              </w:p>
            </w:txbxContent>
          </v:textbox>
          <w10:wrap anchorx="page" anchory="page"/>
        </v:shape>
      </w:pict>
    </w:r>
    <w:fldSimple w:instr=" TITLE  \* MERGEFORMAT ">
      <w:ins w:id="108" w:author="davidg" w:date="2010-04-16T22:41:00Z">
        <w:r w:rsidR="0065035E">
          <w:rPr>
            <w:color w:val="999999"/>
          </w:rPr>
          <w:t>Accreditation Process Guidelines</w:t>
        </w:r>
      </w:ins>
      <w:del w:id="109" w:author="davidg" w:date="2010-04-16T19:05:00Z">
        <w:r w:rsidDel="008F0B8C">
          <w:rPr>
            <w:color w:val="999999"/>
          </w:rPr>
          <w:delText>Authentication Profile for Traditional X.509 Certification Authorities</w:delText>
        </w:r>
      </w:del>
    </w:fldSimple>
    <w:r>
      <w:rPr>
        <w:color w:val="999999"/>
      </w:rPr>
      <w:tab/>
    </w:r>
    <w:ins w:id="110" w:author="davidg" w:date="2010-04-16T19:05:00Z">
      <w:r>
        <w:rPr>
          <w:color w:val="999999"/>
        </w:rPr>
        <w:tab/>
      </w:r>
    </w:ins>
    <w:r>
      <w:rPr>
        <w:color w:val="999999"/>
      </w:rPr>
      <w:t xml:space="preserve">page </w:t>
    </w:r>
    <w:r>
      <w:rPr>
        <w:color w:val="999999"/>
      </w:rPr>
      <w:fldChar w:fldCharType="begin"/>
    </w:r>
    <w:r>
      <w:rPr>
        <w:color w:val="999999"/>
      </w:rPr>
      <w:instrText xml:space="preserve"> PAGE </w:instrText>
    </w:r>
    <w:r>
      <w:rPr>
        <w:color w:val="999999"/>
      </w:rPr>
      <w:fldChar w:fldCharType="separate"/>
    </w:r>
    <w:r w:rsidR="0065035E">
      <w:rPr>
        <w:noProof/>
        <w:color w:val="999999"/>
      </w:rPr>
      <w:t>6</w:t>
    </w:r>
    <w:r>
      <w:rPr>
        <w:color w:val="999999"/>
      </w:rPr>
      <w:fldChar w:fldCharType="end"/>
    </w:r>
    <w:r>
      <w:rPr>
        <w:color w:val="999999"/>
      </w:rPr>
      <w:t>/</w:t>
    </w:r>
    <w:r>
      <w:rPr>
        <w:color w:val="999999"/>
      </w:rPr>
      <w:fldChar w:fldCharType="begin"/>
    </w:r>
    <w:r>
      <w:rPr>
        <w:color w:val="999999"/>
      </w:rPr>
      <w:instrText xml:space="preserve"> NUMPAGES </w:instrText>
    </w:r>
    <w:r>
      <w:rPr>
        <w:color w:val="999999"/>
      </w:rPr>
      <w:fldChar w:fldCharType="separate"/>
    </w:r>
    <w:r w:rsidR="0065035E">
      <w:rPr>
        <w:noProof/>
        <w:color w:val="999999"/>
      </w:rPr>
      <w:t>6</w:t>
    </w:r>
    <w:r>
      <w:rPr>
        <w:color w:val="999999"/>
      </w:rPr>
      <w:fldChar w:fldCharType="end"/>
    </w:r>
  </w:p>
  <w:p w:rsidR="006F796E" w:rsidRDefault="006F796E">
    <w:pPr>
      <w:pStyle w:val="Header"/>
      <w:tabs>
        <w:tab w:val="clear" w:pos="8640"/>
        <w:tab w:val="right" w:pos="8364"/>
      </w:tabs>
      <w:rPr>
        <w:color w:val="999999"/>
      </w:rPr>
    </w:pPr>
    <w:r>
      <w:rPr>
        <w:color w:val="999999"/>
      </w:rPr>
      <w:t xml:space="preserve">version </w:t>
    </w:r>
    <w:fldSimple w:instr=" DOCPROPERTY &quot;Version&quot; \* MERGEFORMAT ">
      <w:ins w:id="111" w:author="davidg" w:date="2010-04-16T22:41:00Z">
        <w:r w:rsidR="0065035E">
          <w:rPr>
            <w:color w:val="999999"/>
          </w:rPr>
          <w:t>2.0</w:t>
        </w:r>
      </w:ins>
      <w:del w:id="112" w:author="davidg" w:date="2010-04-16T19:05:00Z">
        <w:r w:rsidDel="008F0B8C">
          <w:rPr>
            <w:color w:val="999999"/>
          </w:rPr>
          <w:delText>4.0</w:delText>
        </w:r>
      </w:del>
    </w:fldSimple>
    <w:r>
      <w:rPr>
        <w:color w:val="999999"/>
      </w:rPr>
      <w:tab/>
    </w:r>
    <w:r>
      <w:rPr>
        <w:color w:val="999999"/>
      </w:rPr>
      <w:tab/>
      <w:t xml:space="preserve">Dated: </w:t>
    </w:r>
    <w:r>
      <w:rPr>
        <w:color w:val="999999"/>
      </w:rPr>
      <w:fldChar w:fldCharType="begin"/>
    </w:r>
    <w:r>
      <w:rPr>
        <w:color w:val="999999"/>
      </w:rPr>
      <w:instrText xml:space="preserve"> SAVEDATE \@ "dd MMM yyyy" </w:instrText>
    </w:r>
    <w:r>
      <w:rPr>
        <w:color w:val="999999"/>
      </w:rPr>
      <w:fldChar w:fldCharType="separate"/>
    </w:r>
    <w:ins w:id="113" w:author="davidg" w:date="2010-04-16T22:41:00Z">
      <w:r w:rsidR="0065035E">
        <w:rPr>
          <w:noProof/>
          <w:color w:val="999999"/>
        </w:rPr>
        <w:t>16 Apr 2010</w:t>
      </w:r>
    </w:ins>
    <w:del w:id="114" w:author="davidg" w:date="2010-04-16T19:05:00Z">
      <w:r w:rsidDel="008F0B8C">
        <w:rPr>
          <w:noProof/>
          <w:color w:val="999999"/>
        </w:rPr>
        <w:delText>00 XXX 0000</w:delText>
      </w:r>
    </w:del>
    <w:r>
      <w:rPr>
        <w:color w:val="999999"/>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96E" w:rsidRDefault="006F796E">
    <w:pPr>
      <w:pStyle w:val="Header"/>
    </w:pPr>
    <w:r>
      <w:rPr>
        <w:noProof/>
      </w:rPr>
      <w:pict>
        <v:shapetype id="_x0000_t202" coordsize="21600,21600" o:spt="202" path="m,l,21600r21600,l21600,xe">
          <v:stroke joinstyle="miter"/>
          <v:path gradientshapeok="t" o:connecttype="rect"/>
        </v:shapetype>
        <v:shape id="_x0000_s2052" type="#_x0000_t202" style="position:absolute;left:0;text-align:left;margin-left:191.45pt;margin-top:4.85pt;width:224.4pt;height:74.8pt;z-index:251658752" fillcolor="#eaeaea" stroked="f">
          <v:textbox style="mso-next-textbox:#_x0000_s2052">
            <w:txbxContent>
              <w:p w:rsidR="006F796E" w:rsidRPr="0097667F" w:rsidRDefault="006F796E">
                <w:pPr>
                  <w:jc w:val="right"/>
                  <w:rPr>
                    <w:i/>
                    <w:iCs/>
                  </w:rPr>
                </w:pPr>
                <w:r w:rsidRPr="0097667F">
                  <w:rPr>
                    <w:i/>
                    <w:iCs/>
                  </w:rPr>
                  <w:t xml:space="preserve">Category: </w:t>
                </w:r>
                <w:fldSimple w:instr=" DOCPROPERTY &quot;Group&quot; \* MERGEFORMAT ">
                  <w:r w:rsidR="0065035E">
                    <w:rPr>
                      <w:i/>
                      <w:iCs/>
                    </w:rPr>
                    <w:t>guidelines document</w:t>
                  </w:r>
                </w:fldSimple>
              </w:p>
              <w:p w:rsidR="006F796E" w:rsidRPr="0097667F" w:rsidRDefault="006F796E">
                <w:pPr>
                  <w:jc w:val="right"/>
                  <w:rPr>
                    <w:i/>
                    <w:iCs/>
                  </w:rPr>
                </w:pPr>
                <w:r w:rsidRPr="0097667F">
                  <w:rPr>
                    <w:i/>
                    <w:iCs/>
                  </w:rPr>
                  <w:t xml:space="preserve">Status: </w:t>
                </w:r>
                <w:fldSimple w:instr=" DOCPROPERTY &quot;Status&quot; \* MERGEFORMAT ">
                  <w:r w:rsidR="0065035E">
                    <w:rPr>
                      <w:i/>
                      <w:iCs/>
                    </w:rPr>
                    <w:t>DRAFT</w:t>
                  </w:r>
                </w:fldSimple>
              </w:p>
              <w:p w:rsidR="006F796E" w:rsidRPr="0097667F" w:rsidRDefault="006F796E">
                <w:pPr>
                  <w:jc w:val="right"/>
                  <w:rPr>
                    <w:i/>
                    <w:iCs/>
                  </w:rPr>
                </w:pPr>
                <w:r w:rsidRPr="0097667F">
                  <w:rPr>
                    <w:i/>
                    <w:iCs/>
                  </w:rPr>
                  <w:t xml:space="preserve">Document: </w:t>
                </w:r>
                <w:fldSimple w:instr=" FILENAME  \* MERGEFORMAT ">
                  <w:r w:rsidR="0065035E">
                    <w:rPr>
                      <w:i/>
                      <w:iCs/>
                      <w:noProof/>
                    </w:rPr>
                    <w:t>EUGridPMA-accreditation-20100420-2-0.docx</w:t>
                  </w:r>
                </w:fldSimple>
              </w:p>
              <w:p w:rsidR="006F796E" w:rsidRDefault="006F796E">
                <w:pPr>
                  <w:jc w:val="right"/>
                  <w:rPr>
                    <w:i/>
                    <w:iCs/>
                    <w:lang w:val="en-GB"/>
                  </w:rPr>
                </w:pPr>
                <w:r>
                  <w:rPr>
                    <w:i/>
                    <w:iCs/>
                    <w:lang w:val="en-GB"/>
                  </w:rPr>
                  <w:t xml:space="preserve">Editor: </w:t>
                </w:r>
                <w:fldSimple w:instr=" AUTHOR  \* MERGEFORMAT ">
                  <w:r w:rsidR="0065035E">
                    <w:rPr>
                      <w:i/>
                      <w:iCs/>
                      <w:noProof/>
                      <w:lang w:val="en-GB"/>
                    </w:rPr>
                    <w:t>davidg</w:t>
                  </w:r>
                </w:fldSimple>
              </w:p>
              <w:p w:rsidR="006F796E" w:rsidRDefault="006F796E">
                <w:pPr>
                  <w:jc w:val="right"/>
                  <w:rPr>
                    <w:i/>
                    <w:iCs/>
                    <w:lang w:val="en-GB"/>
                  </w:rPr>
                </w:pPr>
                <w:r>
                  <w:rPr>
                    <w:i/>
                    <w:iCs/>
                    <w:lang w:val="en-GB"/>
                  </w:rPr>
                  <w:t xml:space="preserve">Last updated: </w:t>
                </w:r>
                <w:r>
                  <w:rPr>
                    <w:i/>
                    <w:iCs/>
                    <w:lang w:val="en-GB"/>
                  </w:rPr>
                  <w:fldChar w:fldCharType="begin"/>
                </w:r>
                <w:r>
                  <w:rPr>
                    <w:i/>
                    <w:iCs/>
                    <w:lang w:val="en-GB"/>
                  </w:rPr>
                  <w:instrText xml:space="preserve"> SAVEDATE \@ "ddd, dd MMMM yyyy" \* MERGEFORMAT </w:instrText>
                </w:r>
                <w:r>
                  <w:rPr>
                    <w:i/>
                    <w:iCs/>
                    <w:lang w:val="en-GB"/>
                  </w:rPr>
                  <w:fldChar w:fldCharType="separate"/>
                </w:r>
                <w:r w:rsidR="0065035E">
                  <w:rPr>
                    <w:i/>
                    <w:iCs/>
                    <w:noProof/>
                    <w:lang w:val="en-GB"/>
                  </w:rPr>
                  <w:t>Fri, 16 April 2010</w:t>
                </w:r>
                <w:r>
                  <w:rPr>
                    <w:i/>
                    <w:iCs/>
                    <w:lang w:val="en-GB"/>
                  </w:rPr>
                  <w:fldChar w:fldCharType="end"/>
                </w:r>
              </w:p>
              <w:p w:rsidR="006F796E" w:rsidRDefault="006F796E">
                <w:pPr>
                  <w:jc w:val="right"/>
                  <w:rPr>
                    <w:i/>
                    <w:iCs/>
                  </w:rPr>
                </w:pPr>
                <w:r>
                  <w:rPr>
                    <w:i/>
                    <w:iCs/>
                    <w:lang w:val="en-GB"/>
                  </w:rPr>
                  <w:t xml:space="preserve">Total number of pages: </w:t>
                </w:r>
                <w:r>
                  <w:rPr>
                    <w:rStyle w:val="PageNumber"/>
                    <w:i/>
                    <w:iCs/>
                  </w:rPr>
                  <w:fldChar w:fldCharType="begin"/>
                </w:r>
                <w:r>
                  <w:rPr>
                    <w:rStyle w:val="PageNumber"/>
                    <w:i/>
                    <w:iCs/>
                  </w:rPr>
                  <w:instrText xml:space="preserve"> NUMPAGES </w:instrText>
                </w:r>
                <w:r>
                  <w:rPr>
                    <w:rStyle w:val="PageNumber"/>
                    <w:i/>
                    <w:iCs/>
                  </w:rPr>
                  <w:fldChar w:fldCharType="separate"/>
                </w:r>
                <w:ins w:id="115" w:author="davidg" w:date="2010-04-16T22:41:00Z">
                  <w:r w:rsidR="0065035E">
                    <w:rPr>
                      <w:rStyle w:val="PageNumber"/>
                      <w:i/>
                      <w:iCs/>
                      <w:noProof/>
                    </w:rPr>
                    <w:t>6</w:t>
                  </w:r>
                </w:ins>
                <w:del w:id="116" w:author="davidg" w:date="2010-04-16T18:42:00Z">
                  <w:r w:rsidDel="0097667F">
                    <w:rPr>
                      <w:rStyle w:val="PageNumber"/>
                      <w:i/>
                      <w:iCs/>
                      <w:noProof/>
                    </w:rPr>
                    <w:delText>3</w:delText>
                  </w:r>
                </w:del>
                <w:r>
                  <w:rPr>
                    <w:rStyle w:val="PageNumber"/>
                    <w:i/>
                    <w:iCs/>
                  </w:rPr>
                  <w:fldChar w:fldCharType="end"/>
                </w:r>
              </w:p>
            </w:txbxContent>
          </v:textbox>
          <w10:wrap type="square"/>
        </v:shape>
      </w:pict>
    </w:r>
    <w:r>
      <w:rPr>
        <w:noProof/>
      </w:rPr>
      <w:drawing>
        <wp:anchor distT="0" distB="0" distL="114300" distR="114300" simplePos="0" relativeHeight="251657728" behindDoc="0" locked="0" layoutInCell="1" allowOverlap="0">
          <wp:simplePos x="0" y="0"/>
          <wp:positionH relativeFrom="column">
            <wp:posOffset>0</wp:posOffset>
          </wp:positionH>
          <wp:positionV relativeFrom="page">
            <wp:posOffset>669925</wp:posOffset>
          </wp:positionV>
          <wp:extent cx="2259330" cy="968375"/>
          <wp:effectExtent l="19050" t="0" r="7620" b="0"/>
          <wp:wrapTight wrapText="bothSides">
            <wp:wrapPolygon edited="0">
              <wp:start x="2550" y="0"/>
              <wp:lineTo x="546" y="4249"/>
              <wp:lineTo x="546" y="6799"/>
              <wp:lineTo x="1639" y="6799"/>
              <wp:lineTo x="-182" y="9348"/>
              <wp:lineTo x="-182" y="11473"/>
              <wp:lineTo x="911" y="13597"/>
              <wp:lineTo x="546" y="14447"/>
              <wp:lineTo x="1093" y="19971"/>
              <wp:lineTo x="4371" y="20396"/>
              <wp:lineTo x="4735" y="21246"/>
              <wp:lineTo x="6921" y="21246"/>
              <wp:lineTo x="15845" y="20396"/>
              <wp:lineTo x="21673" y="17847"/>
              <wp:lineTo x="21673" y="11473"/>
              <wp:lineTo x="8013" y="6374"/>
              <wp:lineTo x="5828" y="2550"/>
              <wp:lineTo x="3460" y="0"/>
              <wp:lineTo x="2550" y="0"/>
            </wp:wrapPolygon>
          </wp:wrapTight>
          <wp:docPr id="3" name="Picture 3" descr="eugridpma-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gridpma-color"/>
                  <pic:cNvPicPr>
                    <a:picLocks noChangeAspect="1" noChangeArrowheads="1"/>
                  </pic:cNvPicPr>
                </pic:nvPicPr>
                <pic:blipFill>
                  <a:blip r:embed="rId1"/>
                  <a:srcRect/>
                  <a:stretch>
                    <a:fillRect/>
                  </a:stretch>
                </pic:blipFill>
                <pic:spPr bwMode="auto">
                  <a:xfrm>
                    <a:off x="0" y="0"/>
                    <a:ext cx="2259330" cy="9683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67F6A8E4"/>
    <w:lvl w:ilvl="0">
      <w:start w:val="1"/>
      <w:numFmt w:val="bullet"/>
      <w:lvlText w:val=""/>
      <w:lvlJc w:val="left"/>
      <w:pPr>
        <w:tabs>
          <w:tab w:val="num" w:pos="1440"/>
        </w:tabs>
        <w:ind w:left="1440" w:hanging="360"/>
      </w:pPr>
      <w:rPr>
        <w:rFonts w:ascii="Symbol" w:hAnsi="Symbol" w:hint="default"/>
      </w:rPr>
    </w:lvl>
  </w:abstractNum>
  <w:abstractNum w:abstractNumId="1">
    <w:nsid w:val="098E4B27"/>
    <w:multiLevelType w:val="hybridMultilevel"/>
    <w:tmpl w:val="B0960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501AEB"/>
    <w:multiLevelType w:val="hybridMultilevel"/>
    <w:tmpl w:val="B39606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8C3E9E"/>
    <w:multiLevelType w:val="singleLevel"/>
    <w:tmpl w:val="37E252A4"/>
    <w:lvl w:ilvl="0">
      <w:start w:val="1"/>
      <w:numFmt w:val="bullet"/>
      <w:pStyle w:val="ListBullet"/>
      <w:lvlText w:val=""/>
      <w:lvlJc w:val="left"/>
      <w:pPr>
        <w:tabs>
          <w:tab w:val="num" w:pos="360"/>
        </w:tabs>
        <w:ind w:left="360" w:hanging="360"/>
      </w:pPr>
      <w:rPr>
        <w:rFonts w:ascii="Wingdings" w:hAnsi="Wingdings" w:hint="default"/>
      </w:rPr>
    </w:lvl>
  </w:abstractNum>
  <w:abstractNum w:abstractNumId="4">
    <w:nsid w:val="2B7D04E4"/>
    <w:multiLevelType w:val="hybridMultilevel"/>
    <w:tmpl w:val="9058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4B352D"/>
    <w:multiLevelType w:val="hybridMultilevel"/>
    <w:tmpl w:val="987C52D8"/>
    <w:lvl w:ilvl="0" w:tplc="DCF4337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03804AF"/>
    <w:multiLevelType w:val="multilevel"/>
    <w:tmpl w:val="5742008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36581454"/>
    <w:multiLevelType w:val="hybridMultilevel"/>
    <w:tmpl w:val="E0604C90"/>
    <w:lvl w:ilvl="0" w:tplc="AE8E1328">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CF5476E"/>
    <w:multiLevelType w:val="hybridMultilevel"/>
    <w:tmpl w:val="F7C01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763FA0"/>
    <w:multiLevelType w:val="hybridMultilevel"/>
    <w:tmpl w:val="363E5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230FF8"/>
    <w:multiLevelType w:val="singleLevel"/>
    <w:tmpl w:val="CA8A963A"/>
    <w:lvl w:ilvl="0">
      <w:start w:val="1"/>
      <w:numFmt w:val="decimal"/>
      <w:pStyle w:val="ListNumber"/>
      <w:lvlText w:val="%1)"/>
      <w:lvlJc w:val="left"/>
      <w:pPr>
        <w:tabs>
          <w:tab w:val="num" w:pos="360"/>
        </w:tabs>
        <w:ind w:left="360" w:hanging="360"/>
      </w:pPr>
    </w:lvl>
  </w:abstractNum>
  <w:abstractNum w:abstractNumId="11">
    <w:nsid w:val="6AC01EC9"/>
    <w:multiLevelType w:val="hybridMultilevel"/>
    <w:tmpl w:val="5560A06A"/>
    <w:lvl w:ilvl="0">
      <w:start w:val="1"/>
      <w:numFmt w:val="bullet"/>
      <w:lvlText w:val="-"/>
      <w:lvlJc w:val="left"/>
      <w:pPr>
        <w:tabs>
          <w:tab w:val="num" w:pos="720"/>
        </w:tabs>
        <w:ind w:left="720" w:hanging="360"/>
      </w:pPr>
      <w:rPr>
        <w:rFonts w:ascii="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7931327D"/>
    <w:multiLevelType w:val="hybridMultilevel"/>
    <w:tmpl w:val="61463B96"/>
    <w:lvl w:ilvl="0" w:tplc="DCF4337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0"/>
  </w:num>
  <w:num w:numId="3">
    <w:abstractNumId w:val="11"/>
  </w:num>
  <w:num w:numId="4">
    <w:abstractNumId w:val="7"/>
  </w:num>
  <w:num w:numId="5">
    <w:abstractNumId w:val="6"/>
  </w:num>
  <w:num w:numId="6">
    <w:abstractNumId w:val="0"/>
  </w:num>
  <w:num w:numId="7">
    <w:abstractNumId w:val="5"/>
  </w:num>
  <w:num w:numId="8">
    <w:abstractNumId w:val="12"/>
  </w:num>
  <w:num w:numId="9">
    <w:abstractNumId w:val="9"/>
  </w:num>
  <w:num w:numId="10">
    <w:abstractNumId w:val="1"/>
  </w:num>
  <w:num w:numId="11">
    <w:abstractNumId w:val="8"/>
  </w:num>
  <w:num w:numId="12">
    <w:abstractNumId w:val="4"/>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8" w:dllVersion="513" w:checkStyle="1"/>
  <w:proofState w:grammar="clean"/>
  <w:attachedTemplate r:id="rId1"/>
  <w:trackRevisions/>
  <w:defaultTabStop w:val="720"/>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3074" style="mso-position-horizontal:left;mso-position-horizontal-relative:page;mso-position-vertical-relative:page" fillcolor="#eaeaea" stroke="f">
      <v:fill color="#eaeaea"/>
      <v:stroke on="f"/>
      <v:textbox inset=",0,,0"/>
      <o:colormru v:ext="edit" colors="#eaeaea"/>
    </o:shapedefaults>
    <o:shapelayout v:ext="edit">
      <o:idmap v:ext="edit" data="2"/>
    </o:shapelayout>
  </w:hdrShapeDefaults>
  <w:footnotePr>
    <w:footnote w:id="-1"/>
    <w:footnote w:id="0"/>
  </w:footnotePr>
  <w:endnotePr>
    <w:endnote w:id="-1"/>
    <w:endnote w:id="0"/>
  </w:endnotePr>
  <w:compat/>
  <w:rsids>
    <w:rsidRoot w:val="0097667F"/>
    <w:rsid w:val="00045531"/>
    <w:rsid w:val="001071F8"/>
    <w:rsid w:val="00291FCB"/>
    <w:rsid w:val="00306D2D"/>
    <w:rsid w:val="00364088"/>
    <w:rsid w:val="003D5841"/>
    <w:rsid w:val="00412908"/>
    <w:rsid w:val="00574EF5"/>
    <w:rsid w:val="0065035E"/>
    <w:rsid w:val="00656954"/>
    <w:rsid w:val="006F796E"/>
    <w:rsid w:val="00892081"/>
    <w:rsid w:val="008F0B8C"/>
    <w:rsid w:val="009146D1"/>
    <w:rsid w:val="009275A9"/>
    <w:rsid w:val="0097667F"/>
    <w:rsid w:val="009F12B2"/>
    <w:rsid w:val="00AC6779"/>
    <w:rsid w:val="00AE7F26"/>
    <w:rsid w:val="00B954AC"/>
    <w:rsid w:val="00BC1BFA"/>
    <w:rsid w:val="00BE02C2"/>
    <w:rsid w:val="00C01D7E"/>
    <w:rsid w:val="00C64E95"/>
    <w:rsid w:val="00EA4CD5"/>
    <w:rsid w:val="00F350E8"/>
    <w:rsid w:val="00F83E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yle="mso-position-horizontal:left;mso-position-horizontal-relative:page;mso-position-vertical-relative:page" fillcolor="#eaeaea" stroke="f">
      <v:fill color="#eaeaea"/>
      <v:stroke on="f"/>
      <v:textbox inset=",0,,0"/>
      <o:colormru v:ext="edit" colors="#eaeaea"/>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rFonts w:ascii="Arial" w:hAnsi="Arial"/>
      <w:spacing w:val="-5"/>
    </w:rPr>
  </w:style>
  <w:style w:type="paragraph" w:styleId="Heading1">
    <w:name w:val="heading 1"/>
    <w:basedOn w:val="HeadingBase"/>
    <w:next w:val="Normal"/>
    <w:qFormat/>
    <w:pPr>
      <w:numPr>
        <w:numId w:val="5"/>
      </w:numPr>
      <w:spacing w:before="120" w:after="220"/>
      <w:ind w:left="431" w:hanging="431"/>
      <w:outlineLvl w:val="0"/>
    </w:pPr>
    <w:rPr>
      <w:sz w:val="24"/>
    </w:rPr>
  </w:style>
  <w:style w:type="paragraph" w:styleId="Heading2">
    <w:name w:val="heading 2"/>
    <w:basedOn w:val="HeadingBase"/>
    <w:next w:val="BodyText"/>
    <w:qFormat/>
    <w:pPr>
      <w:numPr>
        <w:ilvl w:val="1"/>
        <w:numId w:val="5"/>
      </w:numPr>
      <w:spacing w:before="120" w:after="120"/>
      <w:ind w:left="578" w:hanging="578"/>
      <w:outlineLvl w:val="1"/>
    </w:pPr>
  </w:style>
  <w:style w:type="paragraph" w:styleId="Heading3">
    <w:name w:val="heading 3"/>
    <w:basedOn w:val="HeadingBase"/>
    <w:next w:val="BodyText"/>
    <w:qFormat/>
    <w:pPr>
      <w:numPr>
        <w:ilvl w:val="2"/>
        <w:numId w:val="5"/>
      </w:numPr>
      <w:spacing w:after="220"/>
      <w:outlineLvl w:val="2"/>
    </w:pPr>
    <w:rPr>
      <w:sz w:val="22"/>
    </w:rPr>
  </w:style>
  <w:style w:type="paragraph" w:styleId="Heading4">
    <w:name w:val="heading 4"/>
    <w:basedOn w:val="HeadingBase"/>
    <w:next w:val="BodyText"/>
    <w:qFormat/>
    <w:pPr>
      <w:numPr>
        <w:ilvl w:val="3"/>
        <w:numId w:val="5"/>
      </w:numPr>
      <w:outlineLvl w:val="3"/>
    </w:pPr>
    <w:rPr>
      <w:spacing w:val="-5"/>
      <w:sz w:val="18"/>
    </w:rPr>
  </w:style>
  <w:style w:type="paragraph" w:styleId="Heading5">
    <w:name w:val="heading 5"/>
    <w:basedOn w:val="HeadingBase"/>
    <w:next w:val="BodyText"/>
    <w:qFormat/>
    <w:pPr>
      <w:numPr>
        <w:ilvl w:val="4"/>
        <w:numId w:val="5"/>
      </w:numPr>
      <w:outlineLvl w:val="4"/>
    </w:pPr>
    <w:rPr>
      <w:spacing w:val="-5"/>
      <w:sz w:val="18"/>
    </w:rPr>
  </w:style>
  <w:style w:type="paragraph" w:styleId="Heading6">
    <w:name w:val="heading 6"/>
    <w:basedOn w:val="HeadingBase"/>
    <w:next w:val="BodyText"/>
    <w:qFormat/>
    <w:pPr>
      <w:numPr>
        <w:ilvl w:val="5"/>
        <w:numId w:val="5"/>
      </w:numPr>
      <w:outlineLvl w:val="5"/>
    </w:pPr>
    <w:rPr>
      <w:spacing w:val="-5"/>
      <w:sz w:val="18"/>
    </w:rPr>
  </w:style>
  <w:style w:type="paragraph" w:styleId="Heading7">
    <w:name w:val="heading 7"/>
    <w:basedOn w:val="Normal"/>
    <w:next w:val="Normal"/>
    <w:qFormat/>
    <w:pPr>
      <w:keepNext/>
      <w:numPr>
        <w:ilvl w:val="6"/>
        <w:numId w:val="5"/>
      </w:numPr>
      <w:jc w:val="center"/>
      <w:outlineLvl w:val="6"/>
    </w:pPr>
    <w:rPr>
      <w:b/>
      <w:bCs/>
    </w:rPr>
  </w:style>
  <w:style w:type="paragraph" w:styleId="Heading8">
    <w:name w:val="heading 8"/>
    <w:basedOn w:val="Normal"/>
    <w:next w:val="Normal"/>
    <w:qFormat/>
    <w:pPr>
      <w:keepNext/>
      <w:numPr>
        <w:ilvl w:val="7"/>
        <w:numId w:val="5"/>
      </w:numPr>
      <w:jc w:val="right"/>
      <w:outlineLvl w:val="7"/>
    </w:pPr>
    <w:rPr>
      <w:b/>
      <w:bCs/>
      <w:lang w:val="en-GB"/>
    </w:rPr>
  </w:style>
  <w:style w:type="paragraph" w:styleId="Heading9">
    <w:name w:val="heading 9"/>
    <w:basedOn w:val="Normal"/>
    <w:next w:val="Normal"/>
    <w:qFormat/>
    <w:pPr>
      <w:keepNext/>
      <w:numPr>
        <w:ilvl w:val="8"/>
        <w:numId w:val="5"/>
      </w:numPr>
      <w:outlineLvl w:val="8"/>
    </w:pPr>
    <w:rPr>
      <w:b/>
      <w:bCs/>
      <w:lang w:val="en-GB"/>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pPr>
      <w:spacing w:before="220" w:after="220" w:line="220" w:lineRule="atLeast"/>
    </w:pPr>
  </w:style>
  <w:style w:type="paragraph" w:styleId="Salutation">
    <w:name w:val="Salutation"/>
    <w:basedOn w:val="Normal"/>
    <w:next w:val="SubjectLine"/>
    <w:semiHidden/>
    <w:pPr>
      <w:spacing w:before="220" w:after="220" w:line="220" w:lineRule="atLeast"/>
      <w:jc w:val="left"/>
    </w:pPr>
  </w:style>
  <w:style w:type="paragraph" w:styleId="BodyText">
    <w:name w:val="Body Text"/>
    <w:basedOn w:val="Normal"/>
    <w:semiHidden/>
    <w:pPr>
      <w:spacing w:after="220" w:line="220" w:lineRule="atLeast"/>
    </w:pPr>
  </w:style>
  <w:style w:type="paragraph" w:customStyle="1" w:styleId="CcList">
    <w:name w:val="Cc List"/>
    <w:basedOn w:val="Normal"/>
    <w:pPr>
      <w:keepLines/>
      <w:spacing w:line="220" w:lineRule="atLeast"/>
      <w:ind w:left="360" w:hanging="360"/>
    </w:pPr>
  </w:style>
  <w:style w:type="paragraph" w:styleId="Closing">
    <w:name w:val="Closing"/>
    <w:basedOn w:val="Normal"/>
    <w:next w:val="Signature"/>
    <w:semiHidden/>
    <w:pPr>
      <w:keepNext/>
      <w:spacing w:after="60" w:line="220" w:lineRule="atLeast"/>
    </w:pPr>
  </w:style>
  <w:style w:type="paragraph" w:styleId="Signature">
    <w:name w:val="Signature"/>
    <w:basedOn w:val="Normal"/>
    <w:next w:val="SignatureJobTitle"/>
    <w:semiHidden/>
    <w:pPr>
      <w:keepNext/>
      <w:spacing w:before="880" w:line="220" w:lineRule="atLeast"/>
      <w:jc w:val="left"/>
    </w:pPr>
  </w:style>
  <w:style w:type="paragraph" w:customStyle="1" w:styleId="CompanyName">
    <w:name w:val="Company Name"/>
    <w:basedOn w:val="Normal"/>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semiHidden/>
    <w:pPr>
      <w:spacing w:after="220" w:line="220" w:lineRule="atLeast"/>
    </w:pPr>
  </w:style>
  <w:style w:type="character" w:styleId="Emphasis">
    <w:name w:val="Emphasis"/>
    <w:qFormat/>
    <w:rPr>
      <w:rFonts w:ascii="Arial Black" w:hAnsi="Arial Black"/>
      <w:sz w:val="18"/>
    </w:rPr>
  </w:style>
  <w:style w:type="paragraph" w:customStyle="1" w:styleId="Enclosure">
    <w:name w:val="Enclosure"/>
    <w:basedOn w:val="Normal"/>
    <w:next w:val="CcList"/>
    <w:pPr>
      <w:keepNext/>
      <w:keepLines/>
      <w:spacing w:after="220" w:line="220" w:lineRule="atLeast"/>
    </w:pPr>
  </w:style>
  <w:style w:type="paragraph" w:customStyle="1" w:styleId="HeadingBase">
    <w:name w:val="Heading Base"/>
    <w:basedOn w:val="Normal"/>
    <w:next w:val="BodyText"/>
    <w:pPr>
      <w:keepNext/>
      <w:keepLines/>
      <w:spacing w:line="220" w:lineRule="atLeast"/>
      <w:jc w:val="left"/>
    </w:pPr>
    <w:rPr>
      <w:b/>
      <w:spacing w:val="-10"/>
      <w:kern w:val="20"/>
    </w:rPr>
  </w:style>
  <w:style w:type="paragraph" w:customStyle="1" w:styleId="InsideAddress">
    <w:name w:val="Inside Address"/>
    <w:basedOn w:val="Normal"/>
    <w:pPr>
      <w:spacing w:line="220" w:lineRule="atLeast"/>
    </w:pPr>
  </w:style>
  <w:style w:type="paragraph" w:customStyle="1" w:styleId="InsideAddressName">
    <w:name w:val="Inside Address Name"/>
    <w:basedOn w:val="InsideAddress"/>
    <w:next w:val="InsideAddress"/>
    <w:pPr>
      <w:spacing w:before="220"/>
    </w:pPr>
  </w:style>
  <w:style w:type="paragraph" w:customStyle="1" w:styleId="MailingInstructions">
    <w:name w:val="Mailing Instructions"/>
    <w:basedOn w:val="Normal"/>
    <w:next w:val="InsideAddressName"/>
    <w:pPr>
      <w:spacing w:after="220" w:line="220" w:lineRule="atLeast"/>
    </w:pPr>
    <w:rPr>
      <w:caps/>
    </w:rPr>
  </w:style>
  <w:style w:type="paragraph" w:customStyle="1" w:styleId="ReferenceInitials">
    <w:name w:val="Reference Initials"/>
    <w:basedOn w:val="Normal"/>
    <w:next w:val="Enclosure"/>
    <w:pPr>
      <w:keepNext/>
      <w:keepLines/>
      <w:spacing w:before="220" w:line="220" w:lineRule="atLeast"/>
    </w:pPr>
  </w:style>
  <w:style w:type="paragraph" w:customStyle="1" w:styleId="ReferenceLine">
    <w:name w:val="Reference Line"/>
    <w:basedOn w:val="Normal"/>
    <w:next w:val="MailingInstructions"/>
    <w:pPr>
      <w:spacing w:after="220" w:line="220" w:lineRule="atLeast"/>
      <w:jc w:val="left"/>
    </w:pPr>
  </w:style>
  <w:style w:type="paragraph" w:customStyle="1" w:styleId="ReturnAddress">
    <w:name w:val="Return Address"/>
    <w:basedOn w:val="Normal"/>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pPr>
      <w:spacing w:before="0"/>
    </w:pPr>
  </w:style>
  <w:style w:type="paragraph" w:customStyle="1" w:styleId="SignatureJobTitle">
    <w:name w:val="Signature Job Title"/>
    <w:basedOn w:val="Signature"/>
    <w:next w:val="SignatureCompany"/>
    <w:pPr>
      <w:spacing w:before="0"/>
    </w:pPr>
  </w:style>
  <w:style w:type="character" w:customStyle="1" w:styleId="Slogan">
    <w:name w:val="Slogan"/>
    <w:basedOn w:val="DefaultParagraphFont"/>
    <w:rPr>
      <w:rFonts w:ascii="Arial Black" w:hAnsi="Arial Black"/>
      <w:sz w:val="18"/>
    </w:rPr>
  </w:style>
  <w:style w:type="paragraph" w:customStyle="1" w:styleId="SubjectLine">
    <w:name w:val="Subject Line"/>
    <w:basedOn w:val="Normal"/>
    <w:next w:val="BodyText"/>
    <w:pPr>
      <w:spacing w:after="220" w:line="220" w:lineRule="atLeast"/>
      <w:jc w:val="left"/>
    </w:pPr>
    <w:rPr>
      <w:rFonts w:ascii="Arial Black" w:hAnsi="Arial Black"/>
      <w:spacing w:val="-1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NormalWeb">
    <w:name w:val="Normal (Web)"/>
    <w:basedOn w:val="Normal"/>
    <w:semiHidden/>
    <w:pPr>
      <w:spacing w:before="100" w:beforeAutospacing="1" w:after="100" w:afterAutospacing="1"/>
      <w:jc w:val="left"/>
    </w:pPr>
    <w:rPr>
      <w:rFonts w:ascii="Arial Unicode MS" w:eastAsia="Arial Unicode MS" w:hAnsi="Arial Unicode MS" w:cs="Arial Unicode MS"/>
      <w:spacing w:val="0"/>
      <w:sz w:val="24"/>
      <w:szCs w:val="24"/>
    </w:rPr>
  </w:style>
  <w:style w:type="paragraph" w:styleId="List">
    <w:name w:val="List"/>
    <w:basedOn w:val="BodyText"/>
    <w:semiHidden/>
    <w:pPr>
      <w:ind w:left="360" w:hanging="360"/>
    </w:pPr>
  </w:style>
  <w:style w:type="paragraph" w:styleId="ListBullet">
    <w:name w:val="List Bullet"/>
    <w:basedOn w:val="List"/>
    <w:autoRedefine/>
    <w:semiHidden/>
    <w:pPr>
      <w:numPr>
        <w:numId w:val="1"/>
      </w:numPr>
    </w:pPr>
  </w:style>
  <w:style w:type="paragraph" w:styleId="ListNumber">
    <w:name w:val="List Number"/>
    <w:basedOn w:val="BodyText"/>
    <w:semiHidden/>
    <w:pPr>
      <w:numPr>
        <w:numId w:val="2"/>
      </w:numPr>
    </w:p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pacing w:val="0"/>
    </w:rPr>
  </w:style>
  <w:style w:type="paragraph" w:customStyle="1" w:styleId="Body">
    <w:name w:val="Body"/>
    <w:basedOn w:val="SignatureCompany"/>
    <w:rPr>
      <w:lang w:val="en-GB"/>
    </w:rPr>
  </w:style>
  <w:style w:type="character" w:styleId="Hyperlink">
    <w:name w:val="Hyperlink"/>
    <w:basedOn w:val="DefaultParagraphFont"/>
    <w:uiPriority w:val="99"/>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spacing w:before="240" w:after="60"/>
      <w:jc w:val="center"/>
      <w:outlineLvl w:val="0"/>
    </w:pPr>
    <w:rPr>
      <w:rFonts w:cs="Arial"/>
      <w:b/>
      <w:bCs/>
      <w:kern w:val="28"/>
      <w:sz w:val="32"/>
      <w:szCs w:val="32"/>
    </w:rPr>
  </w:style>
  <w:style w:type="paragraph" w:styleId="TOC1">
    <w:name w:val="toc 1"/>
    <w:basedOn w:val="Normal"/>
    <w:next w:val="Normal"/>
    <w:autoRedefine/>
    <w:uiPriority w:val="39"/>
  </w:style>
  <w:style w:type="paragraph" w:styleId="TOC2">
    <w:name w:val="toc 2"/>
    <w:basedOn w:val="Normal"/>
    <w:next w:val="Normal"/>
    <w:autoRedefine/>
    <w:uiPriority w:val="39"/>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PageNumber">
    <w:name w:val="page number"/>
    <w:basedOn w:val="DefaultParagraphFont"/>
    <w:semiHidden/>
  </w:style>
  <w:style w:type="paragraph" w:styleId="Quote">
    <w:name w:val="Quote"/>
    <w:basedOn w:val="Normal"/>
    <w:qFormat/>
    <w:rPr>
      <w:lang w:val="en-GB"/>
    </w:rPr>
  </w:style>
  <w:style w:type="paragraph" w:styleId="BalloonText">
    <w:name w:val="Balloon Text"/>
    <w:basedOn w:val="Normal"/>
    <w:link w:val="BalloonTextChar"/>
    <w:uiPriority w:val="99"/>
    <w:semiHidden/>
    <w:unhideWhenUsed/>
    <w:rsid w:val="0097667F"/>
    <w:rPr>
      <w:rFonts w:ascii="Tahoma" w:hAnsi="Tahoma" w:cs="Tahoma"/>
      <w:sz w:val="16"/>
      <w:szCs w:val="16"/>
    </w:rPr>
  </w:style>
  <w:style w:type="character" w:customStyle="1" w:styleId="BalloonTextChar">
    <w:name w:val="Balloon Text Char"/>
    <w:basedOn w:val="DefaultParagraphFont"/>
    <w:link w:val="BalloonText"/>
    <w:uiPriority w:val="99"/>
    <w:semiHidden/>
    <w:rsid w:val="0097667F"/>
    <w:rPr>
      <w:rFonts w:ascii="Tahoma" w:hAnsi="Tahoma" w:cs="Tahoma"/>
      <w:spacing w:val="-5"/>
      <w:sz w:val="16"/>
      <w:szCs w:val="16"/>
    </w:rPr>
  </w:style>
  <w:style w:type="paragraph" w:styleId="ListParagraph">
    <w:name w:val="List Paragraph"/>
    <w:basedOn w:val="Normal"/>
    <w:uiPriority w:val="34"/>
    <w:qFormat/>
    <w:rsid w:val="0097667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H:\Home\davidg\EUGridPMA\EUGridPMA-doc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EUGridPMA-doctemplate.dot</Template>
  <TotalTime>219</TotalTime>
  <Pages>1</Pages>
  <Words>2618</Words>
  <Characters>14928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Accreditation Process Guidelines</vt:lpstr>
    </vt:vector>
  </TitlesOfParts>
  <Company>Nikhef</Company>
  <LinksUpToDate>false</LinksUpToDate>
  <CharactersWithSpaces>17511</CharactersWithSpaces>
  <SharedDoc>false</SharedDoc>
  <HLinks>
    <vt:vector size="24" baseType="variant">
      <vt:variant>
        <vt:i4>1900602</vt:i4>
      </vt:variant>
      <vt:variant>
        <vt:i4>11</vt:i4>
      </vt:variant>
      <vt:variant>
        <vt:i4>0</vt:i4>
      </vt:variant>
      <vt:variant>
        <vt:i4>5</vt:i4>
      </vt:variant>
      <vt:variant>
        <vt:lpwstr/>
      </vt:variant>
      <vt:variant>
        <vt:lpwstr>_Toc98405426</vt:lpwstr>
      </vt:variant>
      <vt:variant>
        <vt:i4>1966138</vt:i4>
      </vt:variant>
      <vt:variant>
        <vt:i4>5</vt:i4>
      </vt:variant>
      <vt:variant>
        <vt:i4>0</vt:i4>
      </vt:variant>
      <vt:variant>
        <vt:i4>5</vt:i4>
      </vt:variant>
      <vt:variant>
        <vt:lpwstr/>
      </vt:variant>
      <vt:variant>
        <vt:lpwstr>_Toc98405425</vt:lpwstr>
      </vt:variant>
      <vt:variant>
        <vt:i4>6488183</vt:i4>
      </vt:variant>
      <vt:variant>
        <vt:i4>1908</vt:i4>
      </vt:variant>
      <vt:variant>
        <vt:i4>1025</vt:i4>
      </vt:variant>
      <vt:variant>
        <vt:i4>1</vt:i4>
      </vt:variant>
      <vt:variant>
        <vt:lpwstr>eugridpma-color.png</vt:lpwstr>
      </vt:variant>
      <vt:variant>
        <vt:lpwstr/>
      </vt:variant>
      <vt:variant>
        <vt:i4>7208966</vt:i4>
      </vt:variant>
      <vt:variant>
        <vt:i4>-1</vt:i4>
      </vt:variant>
      <vt:variant>
        <vt:i4>2051</vt:i4>
      </vt:variant>
      <vt:variant>
        <vt:i4>1</vt:i4>
      </vt:variant>
      <vt:variant>
        <vt:lpwstr>D:\Home\davidg\Template\Logos\eugridpma-color.png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Accreditation Process Guidelines</dc:title>
  <dc:creator>davidg</dc:creator>
  <cp:lastModifiedBy>davidg</cp:lastModifiedBy>
  <cp:revision>19</cp:revision>
  <cp:lastPrinted>2010-04-16T20:41:00Z</cp:lastPrinted>
  <dcterms:created xsi:type="dcterms:W3CDTF">2010-04-16T16:38:00Z</dcterms:created>
  <dcterms:modified xsi:type="dcterms:W3CDTF">2010-04-16T20:42:00Z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vt:lpwstr>
  </property>
  <property fmtid="{D5CDD505-2E9C-101B-9397-08002B2CF9AE}" pid="3" name="Status">
    <vt:lpwstr>DRAFT</vt:lpwstr>
  </property>
  <property fmtid="{D5CDD505-2E9C-101B-9397-08002B2CF9AE}" pid="4" name="Group">
    <vt:lpwstr>guidelines document</vt:lpwstr>
  </property>
</Properties>
</file>